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95ACB" w14:textId="77777777" w:rsidR="00B41A8E" w:rsidRPr="00B41A8E" w:rsidRDefault="00B41A8E" w:rsidP="00B41A8E">
      <w:pPr>
        <w:rPr>
          <w:del w:id="4" w:author="Autor"/>
          <w:sz w:val="20"/>
          <w:szCs w:val="20"/>
        </w:rPr>
      </w:pPr>
      <w:bookmarkStart w:id="5" w:name="_GoBack"/>
      <w:bookmarkEnd w:id="5"/>
      <w:del w:id="6" w:author="Autor">
        <w:r w:rsidRPr="00B41A8E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563FB1A8" wp14:editId="648F6999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1A8E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6CD2FE2D" wp14:editId="756DFE41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1A8E" w:rsidDel="00E701EB">
          <w:rPr>
            <w:sz w:val="20"/>
            <w:szCs w:val="20"/>
          </w:rPr>
          <w:delText xml:space="preserve"> </w:delText>
        </w:r>
        <w:r w:rsidRPr="00B41A8E">
          <w:rPr>
            <w:sz w:val="20"/>
            <w:szCs w:val="20"/>
          </w:rPr>
          <w:tab/>
        </w:r>
        <w:r w:rsidRPr="00B41A8E">
          <w:rPr>
            <w:sz w:val="20"/>
            <w:szCs w:val="20"/>
          </w:rPr>
          <w:tab/>
        </w:r>
        <w:r w:rsidRPr="00B41A8E">
          <w:rPr>
            <w:sz w:val="20"/>
            <w:szCs w:val="20"/>
          </w:rPr>
          <w:tab/>
        </w:r>
        <w:r w:rsidRPr="00B41A8E">
          <w:rPr>
            <w:sz w:val="20"/>
            <w:szCs w:val="20"/>
          </w:rPr>
          <w:tab/>
        </w:r>
        <w:r w:rsidRPr="00B41A8E">
          <w:rPr>
            <w:sz w:val="20"/>
            <w:szCs w:val="20"/>
          </w:rPr>
          <w:tab/>
        </w:r>
        <w:r w:rsidRPr="00B41A8E">
          <w:rPr>
            <w:noProof/>
            <w:sz w:val="20"/>
            <w:szCs w:val="20"/>
          </w:rPr>
          <w:drawing>
            <wp:anchor distT="0" distB="0" distL="114300" distR="114300" simplePos="0" relativeHeight="251662336" behindDoc="0" locked="1" layoutInCell="1" allowOverlap="1" wp14:anchorId="17BFF1D6" wp14:editId="39AD59B6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6" name="Obrázok 6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1A8E">
          <w:rPr>
            <w:sz w:val="20"/>
            <w:szCs w:val="20"/>
          </w:rPr>
          <w:delText xml:space="preserve">    </w:delText>
        </w:r>
        <w:r w:rsidRPr="00B41A8E">
          <w:rPr>
            <w:sz w:val="20"/>
            <w:szCs w:val="20"/>
          </w:rPr>
          <w:tab/>
        </w:r>
        <w:r w:rsidRPr="00B41A8E">
          <w:rPr>
            <w:sz w:val="20"/>
            <w:szCs w:val="20"/>
          </w:rPr>
          <w:tab/>
        </w:r>
        <w:r w:rsidRPr="00B41A8E">
          <w:rPr>
            <w:sz w:val="20"/>
            <w:szCs w:val="20"/>
          </w:rPr>
          <w:tab/>
          <w:delText xml:space="preserve">         </w:delText>
        </w:r>
      </w:del>
    </w:p>
    <w:p w14:paraId="3CAD09B8" w14:textId="77777777" w:rsidR="00B41A8E" w:rsidRPr="00B41A8E" w:rsidRDefault="00B41A8E" w:rsidP="00B41A8E">
      <w:pPr>
        <w:jc w:val="center"/>
        <w:rPr>
          <w:del w:id="7" w:author="Autor"/>
          <w:sz w:val="20"/>
          <w:szCs w:val="20"/>
        </w:rPr>
      </w:pPr>
    </w:p>
    <w:p w14:paraId="555AA7F1" w14:textId="77777777" w:rsidR="00B41A8E" w:rsidRPr="00B41A8E" w:rsidRDefault="00B41A8E" w:rsidP="00B41A8E">
      <w:pPr>
        <w:jc w:val="center"/>
        <w:rPr>
          <w:del w:id="8" w:author="Autor"/>
          <w:b/>
          <w:sz w:val="20"/>
          <w:szCs w:val="20"/>
        </w:rPr>
      </w:pPr>
    </w:p>
    <w:p w14:paraId="11E9A910" w14:textId="77777777" w:rsidR="00B41A8E" w:rsidRPr="00B41A8E" w:rsidRDefault="00B41A8E" w:rsidP="00B41A8E">
      <w:pPr>
        <w:jc w:val="center"/>
        <w:rPr>
          <w:del w:id="9" w:author="Autor"/>
          <w:b/>
          <w:sz w:val="20"/>
          <w:szCs w:val="20"/>
        </w:rPr>
      </w:pPr>
    </w:p>
    <w:p w14:paraId="4C077C7D" w14:textId="77777777" w:rsidR="00B41A8E" w:rsidRPr="00B41A8E" w:rsidRDefault="00B41A8E" w:rsidP="00B41A8E">
      <w:pPr>
        <w:jc w:val="center"/>
        <w:rPr>
          <w:del w:id="10" w:author="Autor"/>
          <w:b/>
          <w:sz w:val="20"/>
          <w:szCs w:val="20"/>
        </w:rPr>
      </w:pPr>
    </w:p>
    <w:p w14:paraId="6B463C48" w14:textId="77777777" w:rsidR="00BF50ED" w:rsidRPr="00BF50ED" w:rsidRDefault="00D61BB6" w:rsidP="00BF50ED">
      <w:pPr>
        <w:rPr>
          <w:ins w:id="11" w:author="Autor"/>
          <w:sz w:val="20"/>
          <w:szCs w:val="20"/>
        </w:rPr>
      </w:pPr>
      <w:ins w:id="12" w:author="Autor"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3A8BD4C1" wp14:editId="216DD15F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0D05FA83" wp14:editId="396834A1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 w:rsidDel="00E701EB">
          <w:rPr>
            <w:sz w:val="20"/>
            <w:szCs w:val="20"/>
          </w:rPr>
          <w:t xml:space="preserve">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0083837B" w14:textId="77777777" w:rsidR="00BF50ED" w:rsidRPr="00BF50ED" w:rsidRDefault="00BF50ED" w:rsidP="00BF50ED">
      <w:pPr>
        <w:rPr>
          <w:ins w:id="13" w:author="Autor"/>
          <w:sz w:val="20"/>
          <w:szCs w:val="20"/>
        </w:rPr>
      </w:pPr>
    </w:p>
    <w:p w14:paraId="5057B9C2" w14:textId="77777777" w:rsidR="00BF50ED" w:rsidRPr="00BF50ED" w:rsidRDefault="00BF50ED" w:rsidP="00BF50ED">
      <w:pPr>
        <w:rPr>
          <w:ins w:id="14" w:author="Autor"/>
          <w:b/>
          <w:sz w:val="20"/>
          <w:szCs w:val="20"/>
        </w:rPr>
      </w:pPr>
      <w:ins w:id="15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507E2A88" w14:textId="77777777" w:rsidR="00BF50ED" w:rsidRPr="00BF50ED" w:rsidRDefault="00BF50ED" w:rsidP="00BF50ED">
      <w:pPr>
        <w:rPr>
          <w:ins w:id="16" w:author="Autor"/>
          <w:b/>
          <w:sz w:val="20"/>
          <w:szCs w:val="20"/>
        </w:rPr>
      </w:pPr>
    </w:p>
    <w:p w14:paraId="13328DA8" w14:textId="77777777" w:rsidR="00BF50ED" w:rsidRPr="00BF50ED" w:rsidRDefault="00BF50ED" w:rsidP="00BF50ED">
      <w:pPr>
        <w:rPr>
          <w:ins w:id="17" w:author="Autor"/>
          <w:b/>
          <w:sz w:val="20"/>
          <w:szCs w:val="20"/>
        </w:rPr>
      </w:pPr>
    </w:p>
    <w:p w14:paraId="15712F3D" w14:textId="77777777" w:rsidR="00BF50ED" w:rsidRPr="00BF50ED" w:rsidRDefault="00BF50ED" w:rsidP="00BF50ED">
      <w:pPr>
        <w:rPr>
          <w:ins w:id="18" w:author="Autor"/>
          <w:b/>
          <w:sz w:val="20"/>
          <w:szCs w:val="20"/>
        </w:rPr>
      </w:pPr>
    </w:p>
    <w:p w14:paraId="322DFC65" w14:textId="77777777" w:rsidR="00BF50ED" w:rsidRPr="00BF50ED" w:rsidRDefault="00BF50ED" w:rsidP="00BF50ED">
      <w:pPr>
        <w:rPr>
          <w:ins w:id="19" w:author="Autor"/>
          <w:b/>
          <w:sz w:val="20"/>
          <w:szCs w:val="20"/>
        </w:rPr>
      </w:pPr>
    </w:p>
    <w:p w14:paraId="2938823D" w14:textId="77777777" w:rsidR="00BF50ED" w:rsidRPr="00BF50ED" w:rsidRDefault="00BF50ED" w:rsidP="00BF50ED">
      <w:pPr>
        <w:ind w:right="6802"/>
        <w:jc w:val="center"/>
        <w:rPr>
          <w:ins w:id="20" w:author="Autor"/>
          <w:rFonts w:ascii="Arial" w:hAnsi="Arial" w:cs="Arial"/>
          <w:sz w:val="20"/>
          <w:szCs w:val="20"/>
        </w:rPr>
      </w:pPr>
      <w:ins w:id="21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77E925F0" w14:textId="77777777" w:rsidR="00BF50ED" w:rsidRPr="00BF50ED" w:rsidRDefault="00BF50ED" w:rsidP="00BF50ED">
      <w:pPr>
        <w:ind w:right="6802"/>
        <w:jc w:val="center"/>
        <w:rPr>
          <w:ins w:id="22" w:author="Autor"/>
          <w:rFonts w:ascii="Arial" w:hAnsi="Arial" w:cs="Arial"/>
          <w:sz w:val="20"/>
          <w:szCs w:val="20"/>
        </w:rPr>
      </w:pPr>
      <w:ins w:id="23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466168D7" w14:textId="77777777" w:rsidR="00BF50ED" w:rsidRPr="00BF50ED" w:rsidRDefault="00BF50ED" w:rsidP="00BF50ED">
      <w:pPr>
        <w:ind w:right="6802"/>
        <w:jc w:val="center"/>
        <w:rPr>
          <w:ins w:id="24" w:author="Autor"/>
          <w:b/>
          <w:sz w:val="20"/>
          <w:szCs w:val="20"/>
        </w:rPr>
      </w:pPr>
      <w:ins w:id="25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21FFD54D" w14:textId="77777777" w:rsidR="003B0DFE" w:rsidRPr="006479DF" w:rsidRDefault="003B0DFE" w:rsidP="0024088D">
      <w:pPr>
        <w:jc w:val="center"/>
        <w:rPr>
          <w:b/>
          <w:sz w:val="20"/>
          <w:szCs w:val="20"/>
        </w:rPr>
      </w:pPr>
    </w:p>
    <w:p w14:paraId="6EA6B29A" w14:textId="77777777" w:rsidR="00C6439D" w:rsidRDefault="009836CF" w:rsidP="0024088D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4088D">
            <w:rPr>
              <w:b/>
              <w:sz w:val="40"/>
              <w:szCs w:val="20"/>
            </w:rPr>
            <w:t>5</w:t>
          </w:r>
        </w:sdtContent>
      </w:sdt>
    </w:p>
    <w:p w14:paraId="0C1EB0AA" w14:textId="0CC2EAF9" w:rsidR="00D61BB6" w:rsidRPr="00C6439D" w:rsidRDefault="00C6439D" w:rsidP="0024088D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6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61681008"/>
          <w:placeholder>
            <w:docPart w:val="613D87892275439A80FA4E4DBC96FB1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6"/>
          <w:del w:id="27" w:author="Autor">
            <w:r w:rsidR="00D873FA">
              <w:rPr>
                <w:b/>
                <w:sz w:val="32"/>
                <w:szCs w:val="32"/>
              </w:rPr>
              <w:delText>1</w:delText>
            </w:r>
          </w:del>
          <w:customXmlDelRangeStart w:id="28" w:author="Autor"/>
        </w:sdtContent>
      </w:sdt>
      <w:customXmlDelRangeEnd w:id="28"/>
      <w:customXmlInsRangeStart w:id="29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9"/>
          <w:ins w:id="30" w:author="Autor">
            <w:r w:rsidR="0024088D">
              <w:rPr>
                <w:b/>
                <w:sz w:val="32"/>
                <w:szCs w:val="32"/>
              </w:rPr>
              <w:t>2</w:t>
            </w:r>
          </w:ins>
          <w:customXmlInsRangeStart w:id="31" w:author="Autor"/>
        </w:sdtContent>
      </w:sdt>
      <w:customXmlInsRangeEnd w:id="31"/>
    </w:p>
    <w:p w14:paraId="106C20D5" w14:textId="77777777" w:rsidR="00D61BB6" w:rsidRDefault="00D61BB6" w:rsidP="0024088D">
      <w:pPr>
        <w:jc w:val="center"/>
        <w:rPr>
          <w:b/>
          <w:sz w:val="20"/>
          <w:szCs w:val="20"/>
        </w:rPr>
        <w:pPrChange w:id="32" w:author="Autor">
          <w:pPr>
            <w:spacing w:after="0" w:line="240" w:lineRule="auto"/>
            <w:jc w:val="center"/>
          </w:pPr>
        </w:pPrChange>
      </w:pPr>
    </w:p>
    <w:p w14:paraId="1F345243" w14:textId="77777777" w:rsidR="003B0DFE" w:rsidRPr="006479DF" w:rsidRDefault="003B0DFE" w:rsidP="0024088D">
      <w:pPr>
        <w:jc w:val="center"/>
        <w:rPr>
          <w:b/>
          <w:sz w:val="20"/>
          <w:szCs w:val="20"/>
        </w:rPr>
        <w:pPrChange w:id="33" w:author="Autor">
          <w:pPr>
            <w:spacing w:after="0" w:line="240" w:lineRule="auto"/>
            <w:jc w:val="center"/>
          </w:pPr>
        </w:pPrChange>
      </w:pPr>
    </w:p>
    <w:p w14:paraId="3544A7BC" w14:textId="77777777" w:rsidR="00D61BB6" w:rsidRPr="009836CF" w:rsidRDefault="00D61BB6" w:rsidP="0024088D">
      <w:pPr>
        <w:jc w:val="center"/>
        <w:rPr>
          <w:b/>
          <w:sz w:val="28"/>
          <w:szCs w:val="20"/>
        </w:rPr>
        <w:pPrChange w:id="34" w:author="Autor">
          <w:pPr>
            <w:spacing w:after="0" w:line="240" w:lineRule="auto"/>
            <w:jc w:val="center"/>
          </w:pPr>
        </w:pPrChange>
      </w:pPr>
      <w:r w:rsidRPr="009836CF">
        <w:rPr>
          <w:b/>
          <w:sz w:val="28"/>
          <w:szCs w:val="20"/>
        </w:rPr>
        <w:t>Programové obdobie 2014 – 2020</w:t>
      </w:r>
    </w:p>
    <w:p w14:paraId="2CBD1751" w14:textId="77777777" w:rsidR="00B41A8E" w:rsidRPr="00B41A8E" w:rsidRDefault="00B41A8E" w:rsidP="00B41A8E">
      <w:pPr>
        <w:rPr>
          <w:del w:id="35" w:author="Autor"/>
          <w:sz w:val="20"/>
          <w:szCs w:val="20"/>
        </w:rPr>
      </w:pPr>
    </w:p>
    <w:p w14:paraId="6D34557D" w14:textId="77777777" w:rsidR="00B41A8E" w:rsidRPr="00B41A8E" w:rsidRDefault="00B41A8E" w:rsidP="00B41A8E">
      <w:pPr>
        <w:rPr>
          <w:del w:id="36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37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38">
          <w:tblGrid>
            <w:gridCol w:w="2268"/>
            <w:gridCol w:w="6696"/>
          </w:tblGrid>
        </w:tblGridChange>
      </w:tblGrid>
      <w:tr w:rsidR="009836CF" w:rsidRPr="009836CF" w14:paraId="79FADD74" w14:textId="77777777" w:rsidTr="0024088D">
        <w:tc>
          <w:tcPr>
            <w:tcW w:w="2268" w:type="dxa"/>
            <w:shd w:val="clear" w:color="auto" w:fill="B2A1C7" w:themeFill="accent4" w:themeFillTint="99"/>
            <w:tcPrChange w:id="3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5E3B78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2C03B26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4DFA11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232AA8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CC483A3" w14:textId="77777777" w:rsidR="009836CF" w:rsidRPr="009836CF" w:rsidRDefault="00D416B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Harmonogram výziev</w:t>
            </w:r>
          </w:p>
        </w:tc>
      </w:tr>
      <w:tr w:rsidR="009836CF" w:rsidRPr="009836CF" w14:paraId="239FC51E" w14:textId="77777777" w:rsidTr="0024088D">
        <w:tc>
          <w:tcPr>
            <w:tcW w:w="2268" w:type="dxa"/>
            <w:shd w:val="clear" w:color="auto" w:fill="B2A1C7" w:themeFill="accent4" w:themeFillTint="99"/>
            <w:tcPrChange w:id="4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80E91C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FBECE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8BBBFF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5C152F4" w14:textId="77777777" w:rsidR="00D416BA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4498591F" w14:textId="77777777" w:rsidR="009836CF" w:rsidRPr="009836CF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824BE7A" w14:textId="77777777" w:rsidTr="0024088D">
        <w:tc>
          <w:tcPr>
            <w:tcW w:w="2268" w:type="dxa"/>
            <w:shd w:val="clear" w:color="auto" w:fill="B2A1C7" w:themeFill="accent4" w:themeFillTint="99"/>
            <w:tcPrChange w:id="4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359D4F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684C8D2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BD0078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6BEAC20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6BDE23C9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40FBFE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B4180FF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0AFE7116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E45002E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6C19F0A9" w14:textId="77777777" w:rsidTr="0024088D">
        <w:tc>
          <w:tcPr>
            <w:tcW w:w="2268" w:type="dxa"/>
            <w:shd w:val="clear" w:color="auto" w:fill="B2A1C7" w:themeFill="accent4" w:themeFillTint="99"/>
            <w:tcPrChange w:id="4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4AC1906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948D8B0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2AADCC2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87DC371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BBFA6A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26873DC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C31A50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795AD4D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BC09F2A" w14:textId="77777777" w:rsidR="00B41A8E" w:rsidRPr="00B41A8E" w:rsidRDefault="00047930" w:rsidP="00B41A8E">
            <w:pPr>
              <w:jc w:val="both"/>
              <w:rPr>
                <w:del w:id="47" w:author="Autor"/>
                <w:szCs w:val="20"/>
              </w:rPr>
            </w:pPr>
            <w:r w:rsidRPr="00113AA3">
              <w:t xml:space="preserve">Úrad </w:t>
            </w:r>
            <w:ins w:id="48" w:author="Autor">
              <w:r>
                <w:t xml:space="preserve">podpredsedu </w:t>
              </w:r>
            </w:ins>
            <w:r>
              <w:t>vlády SR</w:t>
            </w:r>
          </w:p>
          <w:p w14:paraId="24264B0D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ins w:id="49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1583F9C" w14:textId="77777777" w:rsidTr="0024088D">
        <w:tc>
          <w:tcPr>
            <w:tcW w:w="2268" w:type="dxa"/>
            <w:shd w:val="clear" w:color="auto" w:fill="B2A1C7" w:themeFill="accent4" w:themeFillTint="99"/>
            <w:tcPrChange w:id="5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A32736A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3C827244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73665C7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8F713AF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9BAE62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21D691A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D55BDA0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1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D5858ED" w14:textId="7E527DB7" w:rsidR="009836CF" w:rsidRPr="009836CF" w:rsidRDefault="00213050" w:rsidP="006A5157">
            <w:pPr>
              <w:jc w:val="both"/>
              <w:rPr>
                <w:szCs w:val="20"/>
              </w:rPr>
            </w:pPr>
            <w:customXmlDelRangeStart w:id="52" w:author="Autor"/>
            <w:sdt>
              <w:sdtPr>
                <w:rPr>
                  <w:szCs w:val="20"/>
                </w:rPr>
                <w:alias w:val="Záväznosť"/>
                <w:tag w:val="Záväznosť"/>
                <w:id w:val="318470264"/>
                <w:placeholder>
                  <w:docPart w:val="0BE39B600797413BBCC36E7C77A613A4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52"/>
                <w:del w:id="53" w:author="Autor">
                  <w:r w:rsidR="00992EDD">
                    <w:rPr>
                      <w:szCs w:val="20"/>
                    </w:rPr>
                    <w:delText xml:space="preserve">Vzor je pre subjekty, ktorým je určený, záväzný. Subjekty, ktorým je vzor určený, môžu vzor doplniť s ohľadom na špecifické potreby OP, pričom musí byť zachovaný minimálny obsah uvedený vo vzore. </w:delText>
                  </w:r>
                </w:del>
                <w:customXmlDelRangeStart w:id="54" w:author="Autor"/>
              </w:sdtContent>
            </w:sdt>
            <w:customXmlDelRangeEnd w:id="54"/>
            <w:customXmlInsRangeStart w:id="55" w:author="Autor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55"/>
                <w:ins w:id="56" w:author="Autor">
                  <w:r w:rsidR="0024088D">
                    <w:rPr>
                      <w:szCs w:val="20"/>
                    </w:rPr>
  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  </w:r>
                </w:ins>
                <w:customXmlInsRangeStart w:id="57" w:author="Autor"/>
              </w:sdtContent>
            </w:sdt>
            <w:customXmlInsRangeEnd w:id="57"/>
          </w:p>
        </w:tc>
      </w:tr>
      <w:tr w:rsidR="009836CF" w:rsidRPr="009836CF" w14:paraId="7D55E212" w14:textId="77777777" w:rsidTr="0024088D">
        <w:tc>
          <w:tcPr>
            <w:tcW w:w="2268" w:type="dxa"/>
            <w:shd w:val="clear" w:color="auto" w:fill="B2A1C7" w:themeFill="accent4" w:themeFillTint="99"/>
            <w:tcPrChange w:id="58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18D106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BBAF2E5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E050CDE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9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60" w:author="Autor"/>
          <w:sdt>
            <w:sdtPr>
              <w:rPr>
                <w:szCs w:val="20"/>
              </w:rPr>
              <w:id w:val="-2046055668"/>
              <w:placeholder>
                <w:docPart w:val="4C9F79492E0C4FBF9F903E04B5EF9801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60"/>
              <w:p w14:paraId="2446D7E4" w14:textId="77777777" w:rsidR="00295FD9" w:rsidRDefault="00BE75A4" w:rsidP="00295FD9">
                <w:pPr>
                  <w:tabs>
                    <w:tab w:val="center" w:pos="4536"/>
                    <w:tab w:val="right" w:pos="9072"/>
                  </w:tabs>
                  <w:rPr>
                    <w:del w:id="61" w:author="Autor"/>
                    <w:szCs w:val="20"/>
                  </w:rPr>
                </w:pPr>
                <w:del w:id="62" w:author="Autor">
                  <w:r>
                    <w:rPr>
                      <w:szCs w:val="20"/>
                    </w:rPr>
                    <w:delText>17.12.2014</w:delText>
                  </w:r>
                </w:del>
              </w:p>
              <w:customXmlDelRangeStart w:id="63" w:author="Autor"/>
            </w:sdtContent>
          </w:sdt>
          <w:customXmlDelRangeEnd w:id="63"/>
          <w:p w14:paraId="72CB53AC" w14:textId="2F5C36DB" w:rsidR="009836CF" w:rsidRPr="009836CF" w:rsidRDefault="00213050" w:rsidP="006A5157">
            <w:pPr>
              <w:jc w:val="both"/>
              <w:rPr>
                <w:szCs w:val="20"/>
              </w:rPr>
            </w:pPr>
            <w:customXmlInsRangeStart w:id="64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4"/>
                <w:r w:rsidR="0024088D">
                  <w:rPr>
                    <w:szCs w:val="20"/>
                  </w:rPr>
                  <w:t>23.02.2018</w:t>
                </w:r>
                <w:customXmlInsRangeStart w:id="65" w:author="Autor"/>
              </w:sdtContent>
            </w:sdt>
            <w:customXmlInsRangeEnd w:id="65"/>
          </w:p>
        </w:tc>
      </w:tr>
      <w:tr w:rsidR="009836CF" w:rsidRPr="009836CF" w14:paraId="6B780EA5" w14:textId="77777777" w:rsidTr="0024088D">
        <w:tc>
          <w:tcPr>
            <w:tcW w:w="2268" w:type="dxa"/>
            <w:shd w:val="clear" w:color="auto" w:fill="B2A1C7" w:themeFill="accent4" w:themeFillTint="99"/>
            <w:tcPrChange w:id="6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2CEBEA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3074FF16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36AB07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6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68" w:author="Autor"/>
          <w:sdt>
            <w:sdtPr>
              <w:rPr>
                <w:szCs w:val="20"/>
              </w:rPr>
              <w:id w:val="318465754"/>
              <w:placeholder>
                <w:docPart w:val="D470AE6EF5074D6BA07B9F1926AC1E73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68"/>
              <w:p w14:paraId="085A53EA" w14:textId="77777777" w:rsidR="00295FD9" w:rsidRDefault="00BE75A4" w:rsidP="00295FD9">
                <w:pPr>
                  <w:tabs>
                    <w:tab w:val="center" w:pos="4536"/>
                    <w:tab w:val="right" w:pos="9072"/>
                  </w:tabs>
                  <w:rPr>
                    <w:del w:id="69" w:author="Autor"/>
                    <w:szCs w:val="20"/>
                  </w:rPr>
                </w:pPr>
                <w:del w:id="70" w:author="Autor">
                  <w:r>
                    <w:rPr>
                      <w:szCs w:val="20"/>
                    </w:rPr>
                    <w:delText>17.12.2014</w:delText>
                  </w:r>
                </w:del>
              </w:p>
              <w:customXmlDelRangeStart w:id="71" w:author="Autor"/>
            </w:sdtContent>
          </w:sdt>
          <w:customXmlDelRangeEnd w:id="71"/>
          <w:p w14:paraId="7F012F14" w14:textId="35DF0CDB" w:rsidR="009836CF" w:rsidRPr="009836CF" w:rsidRDefault="00213050" w:rsidP="006A5157">
            <w:pPr>
              <w:jc w:val="both"/>
              <w:rPr>
                <w:szCs w:val="20"/>
              </w:rPr>
            </w:pPr>
            <w:customXmlInsRangeStart w:id="72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72"/>
                <w:r w:rsidR="0024088D">
                  <w:rPr>
                    <w:szCs w:val="20"/>
                  </w:rPr>
                  <w:t>23.02.2018</w:t>
                </w:r>
                <w:customXmlInsRangeStart w:id="73" w:author="Autor"/>
              </w:sdtContent>
            </w:sdt>
            <w:customXmlInsRangeEnd w:id="73"/>
          </w:p>
        </w:tc>
      </w:tr>
      <w:tr w:rsidR="009836CF" w:rsidRPr="009836CF" w14:paraId="14080C9D" w14:textId="77777777" w:rsidTr="0024088D">
        <w:tc>
          <w:tcPr>
            <w:tcW w:w="2268" w:type="dxa"/>
            <w:shd w:val="clear" w:color="auto" w:fill="B2A1C7" w:themeFill="accent4" w:themeFillTint="99"/>
            <w:tcPrChange w:id="7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7D6BDD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7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5CB35E4" w14:textId="77777777" w:rsidR="00B41A8E" w:rsidRPr="00B41A8E" w:rsidRDefault="00B41A8E" w:rsidP="00B41A8E">
            <w:pPr>
              <w:jc w:val="both"/>
              <w:rPr>
                <w:del w:id="76" w:author="Autor"/>
                <w:szCs w:val="20"/>
              </w:rPr>
            </w:pPr>
            <w:del w:id="77" w:author="Autor">
              <w:r w:rsidRPr="00B41A8E">
                <w:rPr>
                  <w:szCs w:val="20"/>
                </w:rPr>
                <w:delText>Ing. Igor Federič</w:delText>
              </w:r>
            </w:del>
          </w:p>
          <w:p w14:paraId="043E8CBF" w14:textId="2FDF32F0" w:rsidR="00047930" w:rsidRPr="00047930" w:rsidRDefault="00B41A8E" w:rsidP="00047930">
            <w:pPr>
              <w:jc w:val="both"/>
              <w:rPr>
                <w:ins w:id="78" w:author="Autor"/>
              </w:rPr>
            </w:pPr>
            <w:del w:id="79" w:author="Autor">
              <w:r w:rsidRPr="00B41A8E">
                <w:rPr>
                  <w:szCs w:val="20"/>
                </w:rPr>
                <w:delText>vedúci Úradu vlády SR</w:delText>
              </w:r>
            </w:del>
            <w:ins w:id="80" w:author="Autor">
              <w:r w:rsidR="00BC669A">
                <w:t>JUDr. Denisa Žiláková</w:t>
              </w:r>
            </w:ins>
          </w:p>
          <w:p w14:paraId="6EAA3D8C" w14:textId="77777777" w:rsidR="00C214B6" w:rsidRPr="009836CF" w:rsidRDefault="00BC669A" w:rsidP="00D416BA">
            <w:pPr>
              <w:jc w:val="both"/>
              <w:rPr>
                <w:szCs w:val="20"/>
              </w:rPr>
            </w:pPr>
            <w:ins w:id="81" w:author="Autor">
              <w:r>
                <w:t>generálna riaditeľka sekcie centrálny koordinačný orgán</w:t>
              </w:r>
            </w:ins>
          </w:p>
        </w:tc>
      </w:tr>
    </w:tbl>
    <w:p w14:paraId="13D8941E" w14:textId="77777777" w:rsidR="00D61BB6" w:rsidRPr="00627EA3" w:rsidRDefault="00D61BB6" w:rsidP="0024088D"/>
    <w:p w14:paraId="20B1E320" w14:textId="77777777" w:rsidR="009C7008" w:rsidRDefault="009C7008">
      <w:pPr>
        <w:jc w:val="center"/>
        <w:rPr>
          <w:del w:id="82" w:author="Autor"/>
          <w:b/>
          <w:i/>
        </w:rPr>
      </w:pPr>
    </w:p>
    <w:p w14:paraId="76B6F566" w14:textId="77777777" w:rsidR="00D416BA" w:rsidRPr="0024088D" w:rsidRDefault="00D416BA" w:rsidP="006479DF">
      <w:pPr>
        <w:rPr>
          <w:rPrChange w:id="83" w:author="Autor">
            <w:rPr>
              <w:b/>
              <w:i/>
            </w:rPr>
          </w:rPrChange>
        </w:rPr>
        <w:sectPr w:rsidR="00D416BA" w:rsidRPr="0024088D" w:rsidSect="0024088D">
          <w:headerReference w:type="default" r:id="rId13"/>
          <w:footerReference w:type="default" r:id="rId14"/>
          <w:pgSz w:w="11906" w:h="16838" w:code="0"/>
          <w:pgMar w:top="1417" w:right="1417" w:bottom="1417" w:left="1417" w:header="708" w:footer="708" w:gutter="0"/>
          <w:cols w:space="708"/>
          <w:titlePg/>
          <w:docGrid w:linePitch="360"/>
          <w:sectPrChange w:id="97" w:author="Autor">
            <w:sectPr w:rsidR="00D416BA" w:rsidRPr="0024088D" w:rsidSect="0024088D">
              <w:pgSz w:w="11907" w:h="16839" w:code="9"/>
              <w:pgMar w:top="1417" w:right="1417" w:bottom="1417" w:left="1417" w:header="708" w:footer="708" w:gutter="0"/>
              <w:titlePg w:val="0"/>
            </w:sectPr>
          </w:sectPrChange>
        </w:sectPr>
      </w:pPr>
    </w:p>
    <w:p w14:paraId="63F1343A" w14:textId="63631678" w:rsidR="00D416BA" w:rsidRPr="00D873FA" w:rsidRDefault="00D416BA" w:rsidP="0024088D">
      <w:pPr>
        <w:jc w:val="center"/>
        <w:rPr>
          <w:b/>
          <w:i/>
        </w:rPr>
      </w:pPr>
      <w:r w:rsidRPr="00D873FA">
        <w:rPr>
          <w:b/>
          <w:i/>
        </w:rPr>
        <w:lastRenderedPageBreak/>
        <w:t>Indikatívny harmonogram výziev na predkladanie žiadostí o</w:t>
      </w:r>
      <w:r w:rsidR="00921EBE">
        <w:rPr>
          <w:b/>
          <w:i/>
        </w:rPr>
        <w:t xml:space="preserve"> </w:t>
      </w:r>
      <w:del w:id="98" w:author="Autor">
        <w:r w:rsidR="009C7008" w:rsidRPr="00D873FA">
          <w:rPr>
            <w:b/>
            <w:i/>
          </w:rPr>
          <w:delText>nenávratný finančný príspevok</w:delText>
        </w:r>
      </w:del>
      <w:ins w:id="99" w:author="Autor">
        <w:r w:rsidR="00921EBE">
          <w:rPr>
            <w:b/>
            <w:i/>
          </w:rPr>
          <w:t>poskytnutie</w:t>
        </w:r>
        <w:r w:rsidRPr="00D873FA">
          <w:rPr>
            <w:b/>
            <w:i/>
          </w:rPr>
          <w:t xml:space="preserve"> nenávratn</w:t>
        </w:r>
        <w:r w:rsidR="00921EBE">
          <w:rPr>
            <w:b/>
            <w:i/>
          </w:rPr>
          <w:t>ého</w:t>
        </w:r>
        <w:r w:rsidRPr="00D873FA">
          <w:rPr>
            <w:b/>
            <w:i/>
          </w:rPr>
          <w:t xml:space="preserve"> finančn</w:t>
        </w:r>
        <w:r w:rsidR="00921EBE">
          <w:rPr>
            <w:b/>
            <w:i/>
          </w:rPr>
          <w:t>ého</w:t>
        </w:r>
        <w:r w:rsidRPr="00D873FA">
          <w:rPr>
            <w:b/>
            <w:i/>
          </w:rPr>
          <w:t xml:space="preserve"> príspevk</w:t>
        </w:r>
        <w:r w:rsidR="00921EBE">
          <w:rPr>
            <w:b/>
            <w:i/>
          </w:rPr>
          <w:t>u</w:t>
        </w:r>
      </w:ins>
      <w:r w:rsidRPr="00D873FA">
        <w:rPr>
          <w:rStyle w:val="Odkaznapoznmkupodiarou"/>
          <w:b/>
          <w:i/>
        </w:rPr>
        <w:footnoteReference w:id="2"/>
      </w:r>
    </w:p>
    <w:p w14:paraId="6B61DD3F" w14:textId="77777777" w:rsidR="009C7008" w:rsidRPr="00D873FA" w:rsidRDefault="009C7008" w:rsidP="00D873FA">
      <w:pPr>
        <w:jc w:val="center"/>
        <w:rPr>
          <w:del w:id="101" w:author="Autor"/>
          <w:b/>
          <w:i/>
        </w:rPr>
      </w:pPr>
      <w:del w:id="102" w:author="Autor">
        <w:r w:rsidRPr="00D873FA">
          <w:rPr>
            <w:b/>
            <w:i/>
          </w:rPr>
          <w:delText>(obdobie marec ,,n“ až február ,,n+1“)</w:delText>
        </w:r>
      </w:del>
    </w:p>
    <w:p w14:paraId="376D7DBF" w14:textId="77777777" w:rsidR="00D416BA" w:rsidRPr="00D873FA" w:rsidRDefault="00AD5185" w:rsidP="00D416BA">
      <w:pPr>
        <w:jc w:val="center"/>
        <w:rPr>
          <w:ins w:id="103" w:author="Autor"/>
          <w:b/>
          <w:i/>
        </w:rPr>
      </w:pPr>
      <w:ins w:id="104" w:author="Autor">
        <w:r>
          <w:rPr>
            <w:b/>
            <w:i/>
          </w:rPr>
          <w:t>na kalendárny rok: n+1</w:t>
        </w:r>
      </w:ins>
    </w:p>
    <w:p w14:paraId="7E7DD8B5" w14:textId="77777777" w:rsidR="00D416BA" w:rsidRPr="00BF1E73" w:rsidRDefault="00D416BA" w:rsidP="0024088D">
      <w:pPr>
        <w:rPr>
          <w:sz w:val="22"/>
        </w:rPr>
      </w:pPr>
      <w:r w:rsidRPr="00BF1E73">
        <w:rPr>
          <w:sz w:val="22"/>
        </w:rPr>
        <w:t>Operačný program:</w:t>
      </w:r>
    </w:p>
    <w:p w14:paraId="3CEF8D2B" w14:textId="77777777" w:rsidR="00D416BA" w:rsidRPr="00BF1E73" w:rsidRDefault="00D416BA" w:rsidP="0024088D">
      <w:pPr>
        <w:rPr>
          <w:sz w:val="22"/>
        </w:rPr>
        <w:pPrChange w:id="105" w:author="Autor">
          <w:pPr>
            <w:spacing w:after="0"/>
          </w:pPr>
        </w:pPrChange>
      </w:pPr>
      <w:r w:rsidRPr="00BF1E73">
        <w:rPr>
          <w:sz w:val="22"/>
        </w:rPr>
        <w:t>Riadiaci orgán/Sprostredkovateľský orgán:</w:t>
      </w:r>
      <w:r w:rsidRPr="00BF1E73">
        <w:rPr>
          <w:rStyle w:val="Odkaznapoznmkupodiarou"/>
          <w:sz w:val="22"/>
        </w:rPr>
        <w:footnoteReference w:id="3"/>
      </w:r>
    </w:p>
    <w:p w14:paraId="4D077660" w14:textId="77777777" w:rsidR="00D416BA" w:rsidRPr="00BF1E73" w:rsidRDefault="00D416BA" w:rsidP="0024088D">
      <w:pPr>
        <w:rPr>
          <w:sz w:val="22"/>
        </w:rPr>
        <w:pPrChange w:id="111" w:author="Autor">
          <w:pPr>
            <w:spacing w:after="0"/>
          </w:pPr>
        </w:pPrChange>
      </w:pPr>
      <w:r w:rsidRPr="00BF1E73">
        <w:rPr>
          <w:sz w:val="22"/>
        </w:rPr>
        <w:t>Dátum schválenia</w:t>
      </w:r>
      <w:r w:rsidRPr="00BF1E73">
        <w:rPr>
          <w:rStyle w:val="Odkaznapoznmkupodiarou"/>
          <w:sz w:val="22"/>
        </w:rPr>
        <w:footnoteReference w:id="4"/>
      </w:r>
      <w:r w:rsidRPr="00BF1E73">
        <w:rPr>
          <w:sz w:val="22"/>
        </w:rPr>
        <w:t>:</w:t>
      </w:r>
    </w:p>
    <w:p w14:paraId="32550CDA" w14:textId="77777777" w:rsidR="00D416BA" w:rsidRPr="00BF1E73" w:rsidRDefault="00D416BA" w:rsidP="0024088D">
      <w:pPr>
        <w:rPr>
          <w:sz w:val="22"/>
        </w:rPr>
        <w:pPrChange w:id="115" w:author="Autor">
          <w:pPr>
            <w:spacing w:after="0"/>
          </w:pPr>
        </w:pPrChange>
      </w:pPr>
      <w:r w:rsidRPr="00BF1E73">
        <w:rPr>
          <w:sz w:val="22"/>
        </w:rPr>
        <w:t>Verzia:</w:t>
      </w:r>
      <w:r w:rsidRPr="00BF1E73">
        <w:rPr>
          <w:rStyle w:val="Odkaznapoznmkupodiarou"/>
          <w:sz w:val="22"/>
        </w:rPr>
        <w:footnoteReference w:id="5"/>
      </w:r>
    </w:p>
    <w:tbl>
      <w:tblPr>
        <w:tblStyle w:val="Mriekatabuky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2"/>
        <w:gridCol w:w="1173"/>
        <w:gridCol w:w="1173"/>
        <w:gridCol w:w="912"/>
        <w:gridCol w:w="912"/>
        <w:gridCol w:w="1173"/>
        <w:gridCol w:w="1043"/>
        <w:gridCol w:w="1695"/>
        <w:gridCol w:w="1418"/>
        <w:gridCol w:w="1134"/>
        <w:gridCol w:w="1417"/>
        <w:tblGridChange w:id="116">
          <w:tblGrid>
            <w:gridCol w:w="993"/>
            <w:gridCol w:w="141"/>
            <w:gridCol w:w="993"/>
            <w:gridCol w:w="425"/>
            <w:gridCol w:w="707"/>
            <w:gridCol w:w="771"/>
            <w:gridCol w:w="402"/>
            <w:gridCol w:w="803"/>
            <w:gridCol w:w="370"/>
            <w:gridCol w:w="639"/>
            <w:gridCol w:w="273"/>
            <w:gridCol w:w="861"/>
            <w:gridCol w:w="51"/>
            <w:gridCol w:w="1173"/>
            <w:gridCol w:w="52"/>
            <w:gridCol w:w="991"/>
            <w:gridCol w:w="285"/>
            <w:gridCol w:w="1410"/>
            <w:gridCol w:w="251"/>
            <w:gridCol w:w="1167"/>
            <w:gridCol w:w="202"/>
            <w:gridCol w:w="1336"/>
            <w:gridCol w:w="82"/>
            <w:gridCol w:w="931"/>
            <w:gridCol w:w="404"/>
            <w:gridCol w:w="1"/>
            <w:gridCol w:w="1416"/>
            <w:gridCol w:w="1"/>
          </w:tblGrid>
        </w:tblGridChange>
      </w:tblGrid>
      <w:tr w:rsidR="0024088D" w:rsidRPr="006B7927" w14:paraId="517872BF" w14:textId="77777777" w:rsidTr="0024088D">
        <w:trPr>
          <w:trHeight w:val="1851"/>
        </w:trPr>
        <w:tc>
          <w:tcPr>
            <w:tcW w:w="993" w:type="dxa"/>
            <w:shd w:val="clear" w:color="auto" w:fill="CCC0D9" w:themeFill="accent4" w:themeFillTint="66"/>
            <w:vAlign w:val="center"/>
          </w:tcPr>
          <w:p w14:paraId="03DAE815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Prioritná os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14:paraId="00061BCA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Špecifický cieľ</w:t>
            </w:r>
          </w:p>
        </w:tc>
        <w:tc>
          <w:tcPr>
            <w:tcW w:w="1132" w:type="dxa"/>
            <w:shd w:val="clear" w:color="auto" w:fill="CCC0D9" w:themeFill="accent4" w:themeFillTint="66"/>
            <w:cellIns w:id="117" w:author="Autor" w:date="1900-00-00T04:00:00Z"/>
          </w:tcPr>
          <w:p w14:paraId="0564C3AB" w14:textId="77777777" w:rsidR="0019570D" w:rsidRDefault="0019570D" w:rsidP="00BD3D74">
            <w:pPr>
              <w:jc w:val="center"/>
              <w:rPr>
                <w:ins w:id="118" w:author="Autor"/>
                <w:sz w:val="20"/>
                <w:szCs w:val="20"/>
              </w:rPr>
            </w:pPr>
          </w:p>
          <w:p w14:paraId="05B31BD7" w14:textId="77777777" w:rsidR="0019570D" w:rsidRDefault="0019570D" w:rsidP="00BD3D74">
            <w:pPr>
              <w:jc w:val="center"/>
              <w:rPr>
                <w:ins w:id="119" w:author="Autor"/>
                <w:sz w:val="20"/>
                <w:szCs w:val="20"/>
              </w:rPr>
            </w:pPr>
          </w:p>
          <w:p w14:paraId="433FC863" w14:textId="77777777" w:rsidR="0019570D" w:rsidRDefault="0019570D" w:rsidP="00BD3D74">
            <w:pPr>
              <w:jc w:val="center"/>
              <w:rPr>
                <w:ins w:id="120" w:author="Autor"/>
                <w:sz w:val="20"/>
                <w:szCs w:val="20"/>
              </w:rPr>
            </w:pPr>
          </w:p>
          <w:p w14:paraId="00F757FA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ins w:id="121" w:author="Autor">
              <w:r>
                <w:rPr>
                  <w:sz w:val="20"/>
                  <w:szCs w:val="20"/>
                </w:rPr>
                <w:t>Zameranie výzvy</w:t>
              </w:r>
            </w:ins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14:paraId="2BF6C333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Oprávnení žiadatelia</w:t>
            </w:r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14:paraId="34AB49E8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Oprávnené územie</w:t>
            </w:r>
          </w:p>
        </w:tc>
        <w:tc>
          <w:tcPr>
            <w:tcW w:w="912" w:type="dxa"/>
            <w:shd w:val="clear" w:color="auto" w:fill="CCC0D9" w:themeFill="accent4" w:themeFillTint="66"/>
            <w:vAlign w:val="center"/>
          </w:tcPr>
          <w:p w14:paraId="2A3F081C" w14:textId="77777777" w:rsidR="0019570D" w:rsidRPr="006B7927" w:rsidDel="00F45D88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Fond</w:t>
            </w:r>
          </w:p>
        </w:tc>
        <w:tc>
          <w:tcPr>
            <w:tcW w:w="912" w:type="dxa"/>
            <w:shd w:val="clear" w:color="auto" w:fill="CCC0D9" w:themeFill="accent4" w:themeFillTint="66"/>
            <w:vAlign w:val="center"/>
          </w:tcPr>
          <w:p w14:paraId="4F26EC8E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Forma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6"/>
            </w:r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14:paraId="234DE5A2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Dátum vyhlásenia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7"/>
            </w:r>
          </w:p>
        </w:tc>
        <w:tc>
          <w:tcPr>
            <w:tcW w:w="1043" w:type="dxa"/>
            <w:shd w:val="clear" w:color="auto" w:fill="CCC0D9" w:themeFill="accent4" w:themeFillTint="66"/>
            <w:vAlign w:val="center"/>
          </w:tcPr>
          <w:p w14:paraId="7E6F3224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Dátum uzavretia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8"/>
            </w:r>
          </w:p>
        </w:tc>
        <w:tc>
          <w:tcPr>
            <w:tcW w:w="1695" w:type="dxa"/>
            <w:shd w:val="clear" w:color="auto" w:fill="CCC0D9" w:themeFill="accent4" w:themeFillTint="66"/>
            <w:vAlign w:val="center"/>
          </w:tcPr>
          <w:p w14:paraId="0AE39B6C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Indikatívna výška finančných prostriedkov určených na výzvu (zdroje EÚ)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</w:tcPr>
          <w:p w14:paraId="58CE39F3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Poskytovateľ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9"/>
            </w:r>
          </w:p>
        </w:tc>
        <w:tc>
          <w:tcPr>
            <w:tcW w:w="2551" w:type="dxa"/>
            <w:gridSpan w:val="2"/>
            <w:shd w:val="clear" w:color="auto" w:fill="CCC0D9" w:themeFill="accent4" w:themeFillTint="66"/>
            <w:vAlign w:val="center"/>
          </w:tcPr>
          <w:p w14:paraId="7A92168F" w14:textId="77777777"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Výzva na predkladanie projektových zámerov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10"/>
            </w:r>
          </w:p>
        </w:tc>
      </w:tr>
      <w:tr w:rsidR="00725697" w14:paraId="7B5CFB43" w14:textId="77777777" w:rsidTr="0024088D">
        <w:tblPrEx>
          <w:tblW w:w="15309" w:type="dxa"/>
          <w:tblInd w:w="-459" w:type="dxa"/>
          <w:tblLayout w:type="fixed"/>
          <w:tblPrExChange w:id="124" w:author="Autor">
            <w:tblPrEx>
              <w:tblW w:w="15713" w:type="dxa"/>
              <w:tblInd w:w="-459" w:type="dxa"/>
              <w:tblLayout w:type="fixed"/>
            </w:tblPrEx>
          </w:tblPrExChange>
        </w:tblPrEx>
        <w:trPr>
          <w:trHeight w:val="603"/>
          <w:trPrChange w:id="125" w:author="Autor">
            <w:trPr>
              <w:trHeight w:val="603"/>
            </w:trPr>
          </w:trPrChange>
        </w:trPr>
        <w:tc>
          <w:tcPr>
            <w:tcW w:w="993" w:type="dxa"/>
            <w:vAlign w:val="center"/>
            <w:tcPrChange w:id="126" w:author="Autor">
              <w:tcPr>
                <w:tcW w:w="1134" w:type="dxa"/>
                <w:gridSpan w:val="2"/>
                <w:vAlign w:val="center"/>
              </w:tcPr>
            </w:tcPrChange>
          </w:tcPr>
          <w:p w14:paraId="14D6DA89" w14:textId="77777777" w:rsidR="0019570D" w:rsidRDefault="0019570D" w:rsidP="00BD3D74">
            <w:pPr>
              <w:jc w:val="center"/>
            </w:pPr>
          </w:p>
        </w:tc>
        <w:tc>
          <w:tcPr>
            <w:tcW w:w="1134" w:type="dxa"/>
            <w:vAlign w:val="center"/>
            <w:tcPrChange w:id="127" w:author="Autor">
              <w:tcPr>
                <w:tcW w:w="1418" w:type="dxa"/>
                <w:gridSpan w:val="2"/>
                <w:vAlign w:val="center"/>
              </w:tcPr>
            </w:tcPrChange>
          </w:tcPr>
          <w:p w14:paraId="118A88BF" w14:textId="77777777" w:rsidR="0019570D" w:rsidRDefault="0019570D" w:rsidP="00BD3D74">
            <w:pPr>
              <w:jc w:val="center"/>
            </w:pPr>
          </w:p>
        </w:tc>
        <w:tc>
          <w:tcPr>
            <w:tcW w:w="1132" w:type="dxa"/>
            <w:tcPrChange w:id="128" w:author="Autor">
              <w:tcPr>
                <w:tcW w:w="1478" w:type="dxa"/>
                <w:gridSpan w:val="2"/>
                <w:vAlign w:val="center"/>
              </w:tcPr>
            </w:tcPrChange>
          </w:tcPr>
          <w:p w14:paraId="0AACCC19" w14:textId="77777777" w:rsidR="0019570D" w:rsidRDefault="0019570D" w:rsidP="00BD3D74">
            <w:pPr>
              <w:jc w:val="center"/>
            </w:pPr>
          </w:p>
        </w:tc>
        <w:tc>
          <w:tcPr>
            <w:tcW w:w="1173" w:type="dxa"/>
            <w:vAlign w:val="center"/>
            <w:tcPrChange w:id="129" w:author="Autor">
              <w:tcPr>
                <w:tcW w:w="1205" w:type="dxa"/>
                <w:gridSpan w:val="2"/>
              </w:tcPr>
            </w:tcPrChange>
          </w:tcPr>
          <w:p w14:paraId="221EA437" w14:textId="77777777" w:rsidR="0019570D" w:rsidRDefault="0019570D" w:rsidP="00BD3D74">
            <w:pPr>
              <w:jc w:val="center"/>
            </w:pPr>
          </w:p>
        </w:tc>
        <w:tc>
          <w:tcPr>
            <w:tcW w:w="1173" w:type="dxa"/>
            <w:tcPrChange w:id="130" w:author="Autor">
              <w:tcPr>
                <w:tcW w:w="1009" w:type="dxa"/>
                <w:gridSpan w:val="2"/>
              </w:tcPr>
            </w:tcPrChange>
          </w:tcPr>
          <w:p w14:paraId="0C8E9040" w14:textId="77777777" w:rsidR="0019570D" w:rsidRDefault="0019570D" w:rsidP="00BD3D74">
            <w:pPr>
              <w:jc w:val="center"/>
            </w:pPr>
          </w:p>
        </w:tc>
        <w:tc>
          <w:tcPr>
            <w:tcW w:w="912" w:type="dxa"/>
            <w:tcPrChange w:id="131" w:author="Autor">
              <w:tcPr>
                <w:tcW w:w="1134" w:type="dxa"/>
                <w:gridSpan w:val="2"/>
                <w:vAlign w:val="center"/>
              </w:tcPr>
            </w:tcPrChange>
          </w:tcPr>
          <w:p w14:paraId="5440988D" w14:textId="77777777" w:rsidR="0019570D" w:rsidRDefault="0019570D" w:rsidP="00BD3D74">
            <w:pPr>
              <w:jc w:val="center"/>
            </w:pPr>
          </w:p>
        </w:tc>
        <w:tc>
          <w:tcPr>
            <w:tcW w:w="912" w:type="dxa"/>
            <w:vAlign w:val="center"/>
            <w:tcPrChange w:id="132" w:author="Autor">
              <w:tcPr>
                <w:tcW w:w="1276" w:type="dxa"/>
                <w:gridSpan w:val="3"/>
                <w:vAlign w:val="center"/>
              </w:tcPr>
            </w:tcPrChange>
          </w:tcPr>
          <w:p w14:paraId="4D2946FE" w14:textId="77777777" w:rsidR="0019570D" w:rsidRDefault="0019570D" w:rsidP="00BD3D74">
            <w:pPr>
              <w:jc w:val="center"/>
            </w:pPr>
          </w:p>
        </w:tc>
        <w:tc>
          <w:tcPr>
            <w:tcW w:w="1173" w:type="dxa"/>
            <w:vAlign w:val="center"/>
            <w:tcPrChange w:id="133" w:author="Autor">
              <w:tcPr>
                <w:tcW w:w="1276" w:type="dxa"/>
                <w:gridSpan w:val="2"/>
                <w:vAlign w:val="center"/>
              </w:tcPr>
            </w:tcPrChange>
          </w:tcPr>
          <w:p w14:paraId="43955C15" w14:textId="77777777" w:rsidR="0019570D" w:rsidRDefault="0019570D" w:rsidP="00BD3D74">
            <w:pPr>
              <w:jc w:val="center"/>
            </w:pPr>
          </w:p>
        </w:tc>
        <w:tc>
          <w:tcPr>
            <w:tcW w:w="1043" w:type="dxa"/>
            <w:vAlign w:val="center"/>
            <w:tcPrChange w:id="134" w:author="Autor">
              <w:tcPr>
                <w:tcW w:w="1661" w:type="dxa"/>
                <w:gridSpan w:val="2"/>
                <w:vAlign w:val="center"/>
              </w:tcPr>
            </w:tcPrChange>
          </w:tcPr>
          <w:p w14:paraId="53FA7B5A" w14:textId="77777777" w:rsidR="0019570D" w:rsidRDefault="0019570D" w:rsidP="00BD3D74">
            <w:pPr>
              <w:jc w:val="center"/>
            </w:pPr>
          </w:p>
        </w:tc>
        <w:tc>
          <w:tcPr>
            <w:tcW w:w="1695" w:type="dxa"/>
            <w:vAlign w:val="center"/>
            <w:tcPrChange w:id="135" w:author="Autor">
              <w:tcPr>
                <w:tcW w:w="1369" w:type="dxa"/>
                <w:gridSpan w:val="2"/>
                <w:vAlign w:val="center"/>
              </w:tcPr>
            </w:tcPrChange>
          </w:tcPr>
          <w:p w14:paraId="4B5B10D9" w14:textId="77777777" w:rsidR="0019570D" w:rsidRDefault="0019570D" w:rsidP="00BD3D74">
            <w:pPr>
              <w:jc w:val="center"/>
            </w:pPr>
          </w:p>
        </w:tc>
        <w:tc>
          <w:tcPr>
            <w:tcW w:w="1418" w:type="dxa"/>
            <w:vAlign w:val="center"/>
            <w:cellIns w:id="136" w:author="Autor" w:date="1900-00-00T04:00:00Z"/>
            <w:tcPrChange w:id="137" w:author="Autor">
              <w:tcPr>
                <w:tcW w:w="1369" w:type="dxa"/>
                <w:gridSpan w:val="2"/>
                <w:vAlign w:val="center"/>
                <w:cellIns w:id="138" w:author="Autor" w:date="1900-00-00T04:00:00Z"/>
              </w:tcPr>
            </w:tcPrChange>
          </w:tcPr>
          <w:p w14:paraId="7FA236E9" w14:textId="77777777" w:rsidR="0019570D" w:rsidRDefault="0019570D" w:rsidP="00BD3D74">
            <w:pPr>
              <w:jc w:val="center"/>
            </w:pPr>
          </w:p>
        </w:tc>
        <w:tc>
          <w:tcPr>
            <w:tcW w:w="1134" w:type="dxa"/>
            <w:vAlign w:val="center"/>
            <w:tcPrChange w:id="139" w:author="Autor">
              <w:tcPr>
                <w:tcW w:w="1336" w:type="dxa"/>
                <w:gridSpan w:val="3"/>
                <w:vAlign w:val="center"/>
              </w:tcPr>
            </w:tcPrChange>
          </w:tcPr>
          <w:p w14:paraId="0D217FEF" w14:textId="77777777" w:rsidR="0019570D" w:rsidRPr="00BF1E73" w:rsidRDefault="0019570D" w:rsidP="00BD3D74">
            <w:pPr>
              <w:jc w:val="center"/>
              <w:rPr>
                <w:sz w:val="20"/>
                <w:szCs w:val="20"/>
              </w:rPr>
            </w:pPr>
            <w:r w:rsidRPr="00BF1E73">
              <w:rPr>
                <w:sz w:val="20"/>
                <w:szCs w:val="20"/>
              </w:rPr>
              <w:t>Dátum vyhlásenia</w:t>
            </w:r>
          </w:p>
        </w:tc>
        <w:tc>
          <w:tcPr>
            <w:tcW w:w="1417" w:type="dxa"/>
            <w:vAlign w:val="center"/>
            <w:tcPrChange w:id="140" w:author="Autor">
              <w:tcPr>
                <w:tcW w:w="1417" w:type="dxa"/>
                <w:gridSpan w:val="2"/>
                <w:vAlign w:val="center"/>
              </w:tcPr>
            </w:tcPrChange>
          </w:tcPr>
          <w:p w14:paraId="5935ADE4" w14:textId="77777777" w:rsidR="0019570D" w:rsidRPr="00BF1E73" w:rsidRDefault="0019570D" w:rsidP="00BD3D74">
            <w:pPr>
              <w:jc w:val="center"/>
              <w:rPr>
                <w:sz w:val="20"/>
                <w:szCs w:val="20"/>
              </w:rPr>
            </w:pPr>
            <w:r w:rsidRPr="00BF1E73">
              <w:rPr>
                <w:sz w:val="20"/>
                <w:szCs w:val="20"/>
              </w:rPr>
              <w:t>Dátum uzavretia</w:t>
            </w:r>
            <w:r w:rsidRPr="00BF1E73">
              <w:rPr>
                <w:rStyle w:val="Odkaznapoznmkupodiarou"/>
                <w:sz w:val="20"/>
                <w:szCs w:val="20"/>
              </w:rPr>
              <w:footnoteReference w:id="11"/>
            </w:r>
          </w:p>
        </w:tc>
      </w:tr>
      <w:tr w:rsidR="00725697" w14:paraId="03E7A9C0" w14:textId="77777777" w:rsidTr="0024088D">
        <w:tblPrEx>
          <w:tblW w:w="15309" w:type="dxa"/>
          <w:tblInd w:w="-459" w:type="dxa"/>
          <w:tblLayout w:type="fixed"/>
          <w:tblPrExChange w:id="141" w:author="Autor">
            <w:tblPrEx>
              <w:tblW w:w="15713" w:type="dxa"/>
              <w:tblInd w:w="-459" w:type="dxa"/>
              <w:tblLayout w:type="fixed"/>
            </w:tblPrEx>
          </w:tblPrExChange>
        </w:tblPrEx>
        <w:trPr>
          <w:trHeight w:val="270"/>
          <w:trPrChange w:id="142" w:author="Autor">
            <w:trPr>
              <w:gridAfter w:val="0"/>
            </w:trPr>
          </w:trPrChange>
        </w:trPr>
        <w:tc>
          <w:tcPr>
            <w:tcW w:w="993" w:type="dxa"/>
            <w:tcPrChange w:id="143" w:author="Autor">
              <w:tcPr>
                <w:tcW w:w="1134" w:type="dxa"/>
                <w:gridSpan w:val="2"/>
              </w:tcPr>
            </w:tcPrChange>
          </w:tcPr>
          <w:p w14:paraId="392027B6" w14:textId="77777777" w:rsidR="0019570D" w:rsidRDefault="0019570D" w:rsidP="00BD3D74"/>
        </w:tc>
        <w:tc>
          <w:tcPr>
            <w:tcW w:w="1134" w:type="dxa"/>
            <w:tcPrChange w:id="144" w:author="Autor">
              <w:tcPr>
                <w:tcW w:w="1418" w:type="dxa"/>
                <w:gridSpan w:val="2"/>
              </w:tcPr>
            </w:tcPrChange>
          </w:tcPr>
          <w:p w14:paraId="21A03A06" w14:textId="77777777" w:rsidR="0019570D" w:rsidRDefault="0019570D" w:rsidP="00BD3D74"/>
        </w:tc>
        <w:tc>
          <w:tcPr>
            <w:tcW w:w="1132" w:type="dxa"/>
            <w:tcPrChange w:id="145" w:author="Autor">
              <w:tcPr>
                <w:tcW w:w="1478" w:type="dxa"/>
                <w:gridSpan w:val="2"/>
              </w:tcPr>
            </w:tcPrChange>
          </w:tcPr>
          <w:p w14:paraId="1ADEC7E8" w14:textId="77777777" w:rsidR="0019570D" w:rsidRDefault="0019570D" w:rsidP="00BD3D74"/>
        </w:tc>
        <w:tc>
          <w:tcPr>
            <w:tcW w:w="1173" w:type="dxa"/>
            <w:tcPrChange w:id="146" w:author="Autor">
              <w:tcPr>
                <w:tcW w:w="1205" w:type="dxa"/>
                <w:gridSpan w:val="2"/>
              </w:tcPr>
            </w:tcPrChange>
          </w:tcPr>
          <w:p w14:paraId="6FA7CCF2" w14:textId="77777777" w:rsidR="0019570D" w:rsidRDefault="0019570D" w:rsidP="00BD3D74"/>
        </w:tc>
        <w:tc>
          <w:tcPr>
            <w:tcW w:w="1173" w:type="dxa"/>
            <w:tcPrChange w:id="147" w:author="Autor">
              <w:tcPr>
                <w:tcW w:w="1009" w:type="dxa"/>
                <w:gridSpan w:val="2"/>
              </w:tcPr>
            </w:tcPrChange>
          </w:tcPr>
          <w:p w14:paraId="136E4C90" w14:textId="77777777" w:rsidR="0019570D" w:rsidRDefault="0019570D" w:rsidP="00BD3D74"/>
        </w:tc>
        <w:tc>
          <w:tcPr>
            <w:tcW w:w="912" w:type="dxa"/>
            <w:tcPrChange w:id="148" w:author="Autor">
              <w:tcPr>
                <w:tcW w:w="1134" w:type="dxa"/>
                <w:gridSpan w:val="2"/>
              </w:tcPr>
            </w:tcPrChange>
          </w:tcPr>
          <w:p w14:paraId="097BF27A" w14:textId="77777777" w:rsidR="0019570D" w:rsidRDefault="0019570D" w:rsidP="00BD3D74"/>
        </w:tc>
        <w:tc>
          <w:tcPr>
            <w:tcW w:w="912" w:type="dxa"/>
            <w:tcPrChange w:id="149" w:author="Autor">
              <w:tcPr>
                <w:tcW w:w="1276" w:type="dxa"/>
                <w:gridSpan w:val="3"/>
              </w:tcPr>
            </w:tcPrChange>
          </w:tcPr>
          <w:p w14:paraId="7311F4B4" w14:textId="2471AA0E" w:rsidR="0019570D" w:rsidRDefault="009C7008" w:rsidP="00BD3D74">
            <w:del w:id="150" w:author="Autor">
              <w:r>
                <w:delText xml:space="preserve"> </w:delText>
              </w:r>
            </w:del>
          </w:p>
        </w:tc>
        <w:tc>
          <w:tcPr>
            <w:tcW w:w="1173" w:type="dxa"/>
            <w:tcPrChange w:id="151" w:author="Autor">
              <w:tcPr>
                <w:tcW w:w="1276" w:type="dxa"/>
                <w:gridSpan w:val="2"/>
              </w:tcPr>
            </w:tcPrChange>
          </w:tcPr>
          <w:p w14:paraId="12E59B0C" w14:textId="77777777" w:rsidR="0019570D" w:rsidRDefault="0019570D" w:rsidP="00BD3D74">
            <w:ins w:id="152" w:author="Autor">
              <w:r>
                <w:t xml:space="preserve"> </w:t>
              </w:r>
            </w:ins>
          </w:p>
        </w:tc>
        <w:tc>
          <w:tcPr>
            <w:tcW w:w="1043" w:type="dxa"/>
            <w:tcPrChange w:id="153" w:author="Autor">
              <w:tcPr>
                <w:tcW w:w="1661" w:type="dxa"/>
                <w:gridSpan w:val="2"/>
              </w:tcPr>
            </w:tcPrChange>
          </w:tcPr>
          <w:p w14:paraId="0D79E65E" w14:textId="77777777" w:rsidR="0019570D" w:rsidRDefault="0019570D" w:rsidP="00BD3D74"/>
        </w:tc>
        <w:tc>
          <w:tcPr>
            <w:tcW w:w="1695" w:type="dxa"/>
            <w:tcPrChange w:id="154" w:author="Autor">
              <w:tcPr>
                <w:tcW w:w="1369" w:type="dxa"/>
                <w:gridSpan w:val="2"/>
              </w:tcPr>
            </w:tcPrChange>
          </w:tcPr>
          <w:p w14:paraId="188750CF" w14:textId="77777777" w:rsidR="0019570D" w:rsidRDefault="0019570D" w:rsidP="00BD3D74"/>
        </w:tc>
        <w:tc>
          <w:tcPr>
            <w:tcW w:w="1418" w:type="dxa"/>
            <w:tcPrChange w:id="155" w:author="Autor">
              <w:tcPr>
                <w:tcW w:w="1336" w:type="dxa"/>
              </w:tcPr>
            </w:tcPrChange>
          </w:tcPr>
          <w:p w14:paraId="1A33D291" w14:textId="3795B1C7" w:rsidR="0019570D" w:rsidRDefault="009C7008" w:rsidP="00BD3D74">
            <w:del w:id="156" w:author="Autor">
              <w:r>
                <w:delText xml:space="preserve">                     </w:delText>
              </w:r>
            </w:del>
          </w:p>
        </w:tc>
        <w:tc>
          <w:tcPr>
            <w:tcW w:w="1134" w:type="dxa"/>
            <w:tcPrChange w:id="157" w:author="Autor">
              <w:tcPr>
                <w:tcW w:w="1417" w:type="dxa"/>
                <w:gridSpan w:val="3"/>
              </w:tcPr>
            </w:tcPrChange>
          </w:tcPr>
          <w:p w14:paraId="5121D573" w14:textId="77777777" w:rsidR="0019570D" w:rsidRDefault="0019570D" w:rsidP="00BD3D74">
            <w:ins w:id="158" w:author="Autor">
              <w:r>
                <w:t xml:space="preserve">                     </w:t>
              </w:r>
            </w:ins>
          </w:p>
        </w:tc>
        <w:tc>
          <w:tcPr>
            <w:tcW w:w="1417" w:type="dxa"/>
            <w:cellIns w:id="159" w:author="Autor" w:date="1900-00-00T04:00:00Z"/>
            <w:tcPrChange w:id="160" w:author="Autor">
              <w:tcPr>
                <w:tcW w:w="1417" w:type="dxa"/>
                <w:gridSpan w:val="2"/>
                <w:cellIns w:id="161" w:author="Autor" w:date="1900-00-00T04:00:00Z"/>
              </w:tcPr>
            </w:tcPrChange>
          </w:tcPr>
          <w:p w14:paraId="1A066F47" w14:textId="77777777" w:rsidR="0019570D" w:rsidRDefault="0019570D" w:rsidP="00BD3D74"/>
        </w:tc>
      </w:tr>
    </w:tbl>
    <w:p w14:paraId="6967CBA4" w14:textId="77777777" w:rsidR="00D416BA" w:rsidRPr="00BF1E73" w:rsidRDefault="00D416BA" w:rsidP="00D416BA">
      <w:pPr>
        <w:rPr>
          <w:i/>
          <w:sz w:val="22"/>
        </w:rPr>
      </w:pPr>
      <w:r w:rsidRPr="00BF1E73">
        <w:rPr>
          <w:i/>
          <w:sz w:val="22"/>
        </w:rPr>
        <w:t>Poznámka: harmonogram výziev podlieha aktualizácii v prípade, ak dôjde k posunu vyhlásenia výzvy zaradenej v harmonograme o viac ako dva mesiace alebo ak dôjde k vecným zmenám v údajoch, ktoré sú uvádzané v harmonograme.</w:t>
      </w:r>
    </w:p>
    <w:sectPr w:rsidR="00D416BA" w:rsidRPr="00BF1E73" w:rsidSect="0024088D">
      <w:headerReference w:type="default" r:id="rId15"/>
      <w:footerReference w:type="default" r:id="rId16"/>
      <w:pgSz w:w="16838" w:h="11906" w:orient="landscape" w:code="0"/>
      <w:pgMar w:top="1418" w:right="1418" w:bottom="1418" w:left="1418" w:header="709" w:footer="709" w:gutter="0"/>
      <w:cols w:space="708"/>
      <w:titlePg/>
      <w:docGrid w:linePitch="360"/>
      <w:sectPrChange w:id="177" w:author="Autor">
        <w:sectPr w:rsidR="00D416BA" w:rsidRPr="00BF1E73" w:rsidSect="0024088D">
          <w:pgSz w:w="16839" w:h="11907" w:code="9"/>
          <w:pgMar w:top="1417" w:right="1417" w:bottom="1417" w:left="1417" w:header="708" w:footer="708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AD118" w14:textId="77777777" w:rsidR="00213050" w:rsidRDefault="00213050" w:rsidP="0024088D">
      <w:r>
        <w:separator/>
      </w:r>
    </w:p>
  </w:endnote>
  <w:endnote w:type="continuationSeparator" w:id="0">
    <w:p w14:paraId="11462112" w14:textId="77777777" w:rsidR="00213050" w:rsidRDefault="00213050" w:rsidP="0024088D">
      <w:r>
        <w:continuationSeparator/>
      </w:r>
    </w:p>
  </w:endnote>
  <w:endnote w:type="continuationNotice" w:id="1">
    <w:p w14:paraId="312D3FFC" w14:textId="77777777" w:rsidR="00213050" w:rsidRDefault="00213050" w:rsidP="002408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8FCC1" w14:textId="77777777" w:rsidR="00627EA3" w:rsidRDefault="00627EA3" w:rsidP="00627EA3">
    <w:pPr>
      <w:pStyle w:val="Pta"/>
      <w:jc w:val="right"/>
      <w:rPr>
        <w:ins w:id="90" w:author="Autor"/>
      </w:rPr>
    </w:pPr>
    <w:ins w:id="91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C07E6" wp14:editId="6A18060D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11652779" w14:textId="77777777" w:rsidR="00627EA3" w:rsidRDefault="00627EA3">
    <w:pPr>
      <w:pStyle w:val="Pta"/>
      <w:jc w:val="right"/>
      <w:rPr>
        <w:ins w:id="92" w:author="Autor"/>
      </w:rPr>
    </w:pPr>
    <w:ins w:id="93" w:author="Autor">
      <w:r w:rsidRPr="00627EA3">
        <w:rPr>
          <w:noProof/>
        </w:rPr>
        <w:drawing>
          <wp:anchor distT="0" distB="0" distL="114300" distR="114300" simplePos="0" relativeHeight="251662336" behindDoc="1" locked="0" layoutInCell="1" allowOverlap="1" wp14:anchorId="36AD1889" wp14:editId="2993044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Strana </w:t>
      </w:r>
    </w:ins>
    <w:customXmlInsRangeStart w:id="94" w:author="Autor"/>
    <w:sdt>
      <w:sdtPr>
        <w:id w:val="320479949"/>
        <w:docPartObj>
          <w:docPartGallery w:val="Page Numbers (Bottom of Page)"/>
          <w:docPartUnique/>
        </w:docPartObj>
      </w:sdtPr>
      <w:sdtEndPr/>
      <w:sdtContent>
        <w:customXmlInsRangeEnd w:id="94"/>
        <w:ins w:id="95" w:author="Autor"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416BA">
            <w:rPr>
              <w:noProof/>
            </w:rPr>
            <w:t>3</w:t>
          </w:r>
          <w:r>
            <w:fldChar w:fldCharType="end"/>
          </w:r>
        </w:ins>
        <w:customXmlInsRangeStart w:id="96" w:author="Autor"/>
      </w:sdtContent>
    </w:sdt>
    <w:customXmlInsRangeEnd w:id="96"/>
  </w:p>
  <w:p w14:paraId="70A7F8A3" w14:textId="77777777" w:rsidR="00627EA3" w:rsidRPr="00627EA3" w:rsidRDefault="00627EA3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7DF9D" w14:textId="77777777" w:rsidR="006B7927" w:rsidRDefault="006B7927" w:rsidP="006B7927">
    <w:pPr>
      <w:pStyle w:val="Pta"/>
      <w:jc w:val="right"/>
      <w:rPr>
        <w:del w:id="169" w:author="Autor"/>
      </w:rPr>
    </w:pPr>
    <w:del w:id="17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39521" wp14:editId="55FD0F98">
                <wp:simplePos x="0" y="0"/>
                <wp:positionH relativeFrom="column">
                  <wp:posOffset>-4445</wp:posOffset>
                </wp:positionH>
                <wp:positionV relativeFrom="paragraph">
                  <wp:posOffset>152400</wp:posOffset>
                </wp:positionV>
                <wp:extent cx="8953500" cy="9526"/>
                <wp:effectExtent l="57150" t="38100" r="57150" b="85725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53500" cy="952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pt" to="704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21B2B0C5" w14:textId="77777777" w:rsidR="006B7927" w:rsidRDefault="006B7927" w:rsidP="006B7927">
    <w:pPr>
      <w:pStyle w:val="Pta"/>
      <w:jc w:val="right"/>
      <w:rPr>
        <w:del w:id="171" w:author="Autor"/>
      </w:rPr>
    </w:pPr>
    <w:del w:id="172" w:author="Autor">
      <w:r>
        <w:rPr>
          <w:noProof/>
        </w:rPr>
        <w:drawing>
          <wp:anchor distT="0" distB="0" distL="114300" distR="114300" simplePos="0" relativeHeight="251667456" behindDoc="1" locked="0" layoutInCell="1" allowOverlap="1" wp14:anchorId="684C16AE" wp14:editId="4A0EF098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elText xml:space="preserve">Strana </w:delText>
      </w:r>
    </w:del>
    <w:customXmlDelRangeStart w:id="173" w:author="Autor"/>
    <w:sdt>
      <w:sdtPr>
        <w:id w:val="-518080347"/>
        <w:docPartObj>
          <w:docPartGallery w:val="Page Numbers (Bottom of Page)"/>
          <w:docPartUnique/>
        </w:docPartObj>
      </w:sdtPr>
      <w:sdtEndPr/>
      <w:sdtContent>
        <w:customXmlDelRangeEnd w:id="173"/>
        <w:del w:id="174" w:author="Autor">
          <w:r>
            <w:fldChar w:fldCharType="begin"/>
          </w:r>
          <w:r>
            <w:delInstrText>PAGE   \* MERGEFORMAT</w:delInstrText>
          </w:r>
          <w:r>
            <w:fldChar w:fldCharType="separate"/>
          </w:r>
          <w:r w:rsidR="007A2CA9">
            <w:rPr>
              <w:noProof/>
            </w:rPr>
            <w:delText>2</w:delText>
          </w:r>
          <w:r>
            <w:fldChar w:fldCharType="end"/>
          </w:r>
        </w:del>
        <w:customXmlDelRangeStart w:id="175" w:author="Autor"/>
      </w:sdtContent>
    </w:sdt>
    <w:customXmlDelRangeEnd w:id="175"/>
  </w:p>
  <w:p w14:paraId="5F3432DB" w14:textId="77777777" w:rsidR="006B7927" w:rsidRDefault="006B7927" w:rsidP="006B7927">
    <w:pPr>
      <w:pStyle w:val="Pta"/>
      <w:rPr>
        <w:del w:id="176" w:author="Autor"/>
      </w:rPr>
    </w:pPr>
  </w:p>
  <w:p w14:paraId="0221C6B8" w14:textId="3BE029DC" w:rsidR="0024088D" w:rsidRDefault="002408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C8DB1" w14:textId="77777777" w:rsidR="00213050" w:rsidRDefault="00213050" w:rsidP="0024088D">
      <w:r>
        <w:separator/>
      </w:r>
    </w:p>
  </w:footnote>
  <w:footnote w:type="continuationSeparator" w:id="0">
    <w:p w14:paraId="6026E188" w14:textId="77777777" w:rsidR="00213050" w:rsidRDefault="00213050" w:rsidP="0024088D">
      <w:r>
        <w:continuationSeparator/>
      </w:r>
    </w:p>
  </w:footnote>
  <w:footnote w:type="continuationNotice" w:id="1">
    <w:p w14:paraId="79711952" w14:textId="77777777" w:rsidR="00213050" w:rsidRDefault="00213050" w:rsidP="0024088D"/>
  </w:footnote>
  <w:footnote w:id="2">
    <w:p w14:paraId="4DFC48D0" w14:textId="77777777"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harmonograme sa uvádzajú údaje o plánovaných výzvach a súvisiacich výzvach na predkladanie projektových zámerov; harmonogram neobsahuje informácie týkajúce sa vyzvaní (t.</w:t>
      </w:r>
      <w:ins w:id="100" w:author="Autor">
        <w:r>
          <w:t xml:space="preserve"> </w:t>
        </w:r>
      </w:ins>
      <w:r>
        <w:t>j. údaje za národné projekty, veľké projekty a projekty technickej pomoci)</w:t>
      </w:r>
    </w:p>
  </w:footnote>
  <w:footnote w:id="3">
    <w:p w14:paraId="62824587" w14:textId="0EAF652E"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A97039" w:rsidRPr="00A97039">
        <w:t>Uvádza sa názov RO v</w:t>
      </w:r>
      <w:del w:id="106" w:author="Autor">
        <w:r w:rsidR="009C7008">
          <w:delText> </w:delText>
        </w:r>
      </w:del>
      <w:ins w:id="107" w:author="Autor">
        <w:r w:rsidR="00A97039" w:rsidRPr="00A97039">
          <w:t xml:space="preserve"> </w:t>
        </w:r>
      </w:ins>
      <w:r w:rsidR="00A97039" w:rsidRPr="00A97039">
        <w:t xml:space="preserve">prípade, ak je harmonogram zostavený komplexne za OP (teda vrátane výziev vyhlasovaných SO ) alebo názov </w:t>
      </w:r>
      <w:ins w:id="108" w:author="Autor">
        <w:r w:rsidR="00A97039" w:rsidRPr="00A97039">
          <w:t xml:space="preserve">RO, ak sa harmonogram týka výlučne výziev vyhlasovaných RO alebo názov </w:t>
        </w:r>
      </w:ins>
      <w:r w:rsidR="00A97039" w:rsidRPr="00A97039">
        <w:t xml:space="preserve">SO, ak sa harmonogram týka </w:t>
      </w:r>
      <w:del w:id="109" w:author="Autor">
        <w:r w:rsidR="009C7008" w:rsidRPr="00F45D88">
          <w:delText xml:space="preserve"> </w:delText>
        </w:r>
      </w:del>
      <w:r w:rsidR="00A97039" w:rsidRPr="00A97039">
        <w:t>výlučne výziev vyhlasovaných SO</w:t>
      </w:r>
      <w:ins w:id="110" w:author="Autor">
        <w:r w:rsidR="00A97039" w:rsidRPr="00A97039">
          <w:t>.</w:t>
        </w:r>
      </w:ins>
    </w:p>
  </w:footnote>
  <w:footnote w:id="4">
    <w:p w14:paraId="3AB23073" w14:textId="1952BA86"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F08EA">
        <w:t>RO</w:t>
      </w:r>
      <w:ins w:id="112" w:author="Autor">
        <w:r w:rsidRPr="007F08EA">
          <w:t xml:space="preserve"> </w:t>
        </w:r>
        <w:r w:rsidR="00A97039">
          <w:t>schvaľuje a</w:t>
        </w:r>
      </w:ins>
      <w:r w:rsidR="00A97039">
        <w:t xml:space="preserve"> </w:t>
      </w:r>
      <w:r w:rsidRPr="007F08EA">
        <w:t xml:space="preserve">zverejňuje harmonogram výziev na kalendárny rok „n+1“ na svojom webovom sídle v termíne najneskôr do 31. </w:t>
      </w:r>
      <w:del w:id="113" w:author="Autor">
        <w:r w:rsidR="009C7008" w:rsidRPr="007F08EA">
          <w:delText>decembra</w:delText>
        </w:r>
      </w:del>
      <w:ins w:id="114" w:author="Autor">
        <w:r>
          <w:t>októbra</w:t>
        </w:r>
      </w:ins>
      <w:r w:rsidRPr="007F08EA">
        <w:t xml:space="preserve"> kalendárneho roka „n“</w:t>
      </w:r>
    </w:p>
  </w:footnote>
  <w:footnote w:id="5">
    <w:p w14:paraId="60F96E89" w14:textId="77777777"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uvedie číslo verzie v celočíselnom označení vzostupne podľa počtu aktualizácii konkrétneho harmonogramu </w:t>
      </w:r>
    </w:p>
  </w:footnote>
  <w:footnote w:id="6">
    <w:p w14:paraId="5C1277E7" w14:textId="77777777"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Uzavretá výzva/otvorená výzva</w:t>
      </w:r>
    </w:p>
  </w:footnote>
  <w:footnote w:id="7">
    <w:p w14:paraId="4B8EB59B" w14:textId="77777777"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F08EA">
        <w:t>Uvádza sa kalendárny mesiac</w:t>
      </w:r>
      <w:r>
        <w:t xml:space="preserve"> a rok</w:t>
      </w:r>
      <w:r w:rsidRPr="007F08EA">
        <w:t>, v ktorom sa plánuje výzva vyhlásiť</w:t>
      </w:r>
    </w:p>
  </w:footnote>
  <w:footnote w:id="8">
    <w:p w14:paraId="3CD9C93C" w14:textId="5EDB2CCE"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V prípade otvorených výziev sa uvádza ,,do vyčerpania alokácie</w:t>
      </w:r>
      <w:del w:id="122" w:author="Autor">
        <w:r w:rsidR="009C7008">
          <w:delText>“,</w:delText>
        </w:r>
      </w:del>
      <w:ins w:id="123" w:author="Autor">
        <w:r>
          <w:t>“ (resp. skutočnosť, na základe ktorej sa výzva uzavrie),</w:t>
        </w:r>
      </w:ins>
      <w:r>
        <w:t xml:space="preserve"> v prípade uzavretej výzvy </w:t>
      </w:r>
      <w:r w:rsidRPr="007F08EA">
        <w:t xml:space="preserve">sa </w:t>
      </w:r>
      <w:r>
        <w:t xml:space="preserve">uvádza </w:t>
      </w:r>
      <w:r w:rsidRPr="007F08EA">
        <w:t>kalendárny mesiac</w:t>
      </w:r>
      <w:r>
        <w:t xml:space="preserve"> a rok</w:t>
      </w:r>
      <w:r w:rsidRPr="007F08EA">
        <w:t xml:space="preserve">, v ktorom sa plánuje výzva </w:t>
      </w:r>
      <w:r>
        <w:t>ukončiť</w:t>
      </w:r>
    </w:p>
  </w:footnote>
  <w:footnote w:id="9">
    <w:p w14:paraId="0A09D90B" w14:textId="77777777"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RO, resp. SO, ktoré vyhlasujú výzvu v prípade, ak je harmonogram zostavený za celý OP a uvádzajú sa výzvy za RO aj SO. Ak je harmonogram zostavený výlučne za RO alebo za jeden konkrétny SO, predmetný stĺpec sa neuvádza a postačuje identifikácia RO alebo SO v hlavičke</w:t>
      </w:r>
    </w:p>
  </w:footnote>
  <w:footnote w:id="10">
    <w:p w14:paraId="36D83118" w14:textId="77777777"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Vypĺňa sa v prípade, ak RO vo vzťahu ku konkrétnej výzve plánuje využiť dvojkolový proces výberu </w:t>
      </w:r>
      <w:proofErr w:type="spellStart"/>
      <w:r>
        <w:t>ŽoNFP</w:t>
      </w:r>
      <w:proofErr w:type="spellEnd"/>
    </w:p>
  </w:footnote>
  <w:footnote w:id="11">
    <w:p w14:paraId="1EE0451B" w14:textId="77777777"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otvorených výziev na predkladanie projektových zámerov sa uvádza ,,Otvorená výzva na predkladanie PZ“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7D90E" w14:textId="77777777" w:rsidR="00627EA3" w:rsidRDefault="00627EA3" w:rsidP="00627EA3">
    <w:pPr>
      <w:pStyle w:val="Hlavika"/>
      <w:rPr>
        <w:ins w:id="84" w:author="Autor"/>
      </w:rPr>
    </w:pPr>
    <w:ins w:id="8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C9138" wp14:editId="589BE42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86" w:author="Autor"/>
  <w:sdt>
    <w:sdtPr>
      <w:rPr>
        <w:szCs w:val="20"/>
      </w:rPr>
      <w:id w:val="2070840989"/>
      <w:placeholder>
        <w:docPart w:val="158B50881119422A80FAA77FD3ABFABC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customXmlInsRangeEnd w:id="86"/>
      <w:p w14:paraId="39DEA310" w14:textId="77777777" w:rsidR="00627EA3" w:rsidRPr="00627EA3" w:rsidRDefault="00627EA3" w:rsidP="0024088D">
        <w:pPr>
          <w:pStyle w:val="Hlavika"/>
          <w:jc w:val="right"/>
          <w:pPrChange w:id="87" w:author="Autor">
            <w:pPr>
              <w:pStyle w:val="Hlavika"/>
            </w:pPr>
          </w:pPrChange>
        </w:pPr>
        <w:ins w:id="88" w:author="Autor">
          <w:r w:rsidRPr="00F64F3B">
            <w:rPr>
              <w:rStyle w:val="Textzstupnhosymbolu"/>
              <w:rFonts w:eastAsiaTheme="minorHAnsi"/>
            </w:rPr>
            <w:t>Kliknutím zadáte dátum.</w:t>
          </w:r>
        </w:ins>
      </w:p>
      <w:customXmlInsRangeStart w:id="89" w:author="Autor"/>
    </w:sdtContent>
  </w:sdt>
  <w:customXmlInsRangeEnd w:id="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13524" w14:textId="77777777" w:rsidR="0019444C" w:rsidRDefault="0019444C" w:rsidP="0024088D">
    <w:pPr>
      <w:pStyle w:val="Hlavika"/>
      <w:rPr>
        <w:del w:id="162" w:author="Autor"/>
      </w:rPr>
    </w:pPr>
  </w:p>
  <w:p w14:paraId="48F09E0A" w14:textId="77777777" w:rsidR="00BE75A4" w:rsidRDefault="00BE75A4" w:rsidP="0024088D">
    <w:pPr>
      <w:pStyle w:val="Hlavika"/>
      <w:rPr>
        <w:del w:id="163" w:author="Autor"/>
      </w:rPr>
    </w:pPr>
    <w:del w:id="16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EBCF0E" wp14:editId="5E733BBA">
                <wp:simplePos x="0" y="0"/>
                <wp:positionH relativeFrom="column">
                  <wp:posOffset>-4445</wp:posOffset>
                </wp:positionH>
                <wp:positionV relativeFrom="paragraph">
                  <wp:posOffset>137160</wp:posOffset>
                </wp:positionV>
                <wp:extent cx="8877300" cy="9526"/>
                <wp:effectExtent l="57150" t="38100" r="57150" b="857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77300" cy="952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8pt" to="698.6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165" w:author="Autor"/>
  <w:sdt>
    <w:sdtPr>
      <w:rPr>
        <w:szCs w:val="20"/>
      </w:rPr>
      <w:id w:val="186268744"/>
      <w:placeholder>
        <w:docPart w:val="108C1FB70ED44B3F8CD875A74F393402"/>
      </w:placeholder>
      <w:date w:fullDate="2014-12-1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65"/>
      <w:p w14:paraId="73364549" w14:textId="42244C3C" w:rsidR="0024088D" w:rsidRDefault="00BE75A4" w:rsidP="0024088D">
        <w:pPr>
          <w:pStyle w:val="Hlavika"/>
          <w:pPrChange w:id="166" w:author="Autor">
            <w:pPr>
              <w:pStyle w:val="Hlavika"/>
              <w:jc w:val="right"/>
            </w:pPr>
          </w:pPrChange>
        </w:pPr>
        <w:del w:id="167" w:author="Autor">
          <w:r>
            <w:rPr>
              <w:szCs w:val="20"/>
            </w:rPr>
            <w:delText>17.12.2014</w:delText>
          </w:r>
        </w:del>
      </w:p>
      <w:customXmlDelRangeStart w:id="168" w:author="Autor"/>
    </w:sdtContent>
  </w:sdt>
  <w:customXmlDelRangeEnd w:id="1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17B0"/>
    <w:rsid w:val="00047930"/>
    <w:rsid w:val="00050728"/>
    <w:rsid w:val="00051796"/>
    <w:rsid w:val="00066955"/>
    <w:rsid w:val="00071088"/>
    <w:rsid w:val="00071CD7"/>
    <w:rsid w:val="00095F84"/>
    <w:rsid w:val="000D298C"/>
    <w:rsid w:val="000D6B86"/>
    <w:rsid w:val="000E2AA4"/>
    <w:rsid w:val="000E7996"/>
    <w:rsid w:val="00116F61"/>
    <w:rsid w:val="00117D56"/>
    <w:rsid w:val="0013382C"/>
    <w:rsid w:val="0014641E"/>
    <w:rsid w:val="0015233E"/>
    <w:rsid w:val="0016773B"/>
    <w:rsid w:val="00173917"/>
    <w:rsid w:val="001873B5"/>
    <w:rsid w:val="00187F2F"/>
    <w:rsid w:val="0019444C"/>
    <w:rsid w:val="0019570D"/>
    <w:rsid w:val="00197618"/>
    <w:rsid w:val="001B12DC"/>
    <w:rsid w:val="001B27DA"/>
    <w:rsid w:val="001B6E9F"/>
    <w:rsid w:val="001C513F"/>
    <w:rsid w:val="001D4B25"/>
    <w:rsid w:val="001F0193"/>
    <w:rsid w:val="00213050"/>
    <w:rsid w:val="002259C4"/>
    <w:rsid w:val="00225A05"/>
    <w:rsid w:val="0024088D"/>
    <w:rsid w:val="00246970"/>
    <w:rsid w:val="00256687"/>
    <w:rsid w:val="00274479"/>
    <w:rsid w:val="00295FD9"/>
    <w:rsid w:val="002A1E17"/>
    <w:rsid w:val="002D65BD"/>
    <w:rsid w:val="002E3888"/>
    <w:rsid w:val="002E611C"/>
    <w:rsid w:val="002E6DD1"/>
    <w:rsid w:val="002E7F32"/>
    <w:rsid w:val="002E7F66"/>
    <w:rsid w:val="003377A7"/>
    <w:rsid w:val="003632C4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E6833"/>
    <w:rsid w:val="00416E2D"/>
    <w:rsid w:val="00431EE0"/>
    <w:rsid w:val="00432DF1"/>
    <w:rsid w:val="004445A9"/>
    <w:rsid w:val="004470FB"/>
    <w:rsid w:val="00454F56"/>
    <w:rsid w:val="00477B8E"/>
    <w:rsid w:val="00490AF9"/>
    <w:rsid w:val="00493F0A"/>
    <w:rsid w:val="004A0829"/>
    <w:rsid w:val="004C1071"/>
    <w:rsid w:val="004E2120"/>
    <w:rsid w:val="004E3ABD"/>
    <w:rsid w:val="004E4086"/>
    <w:rsid w:val="005122F6"/>
    <w:rsid w:val="00541FF5"/>
    <w:rsid w:val="005800C7"/>
    <w:rsid w:val="00580A58"/>
    <w:rsid w:val="00586FDB"/>
    <w:rsid w:val="005B49EF"/>
    <w:rsid w:val="005F0546"/>
    <w:rsid w:val="005F5B71"/>
    <w:rsid w:val="00622D7A"/>
    <w:rsid w:val="00627EA3"/>
    <w:rsid w:val="006300A5"/>
    <w:rsid w:val="006479DF"/>
    <w:rsid w:val="00660DCB"/>
    <w:rsid w:val="006719A0"/>
    <w:rsid w:val="00687102"/>
    <w:rsid w:val="006A5157"/>
    <w:rsid w:val="006A7DF2"/>
    <w:rsid w:val="006B7927"/>
    <w:rsid w:val="006C6A25"/>
    <w:rsid w:val="006D082A"/>
    <w:rsid w:val="006D3B82"/>
    <w:rsid w:val="006F15B4"/>
    <w:rsid w:val="0070774B"/>
    <w:rsid w:val="00725697"/>
    <w:rsid w:val="0076414C"/>
    <w:rsid w:val="00765555"/>
    <w:rsid w:val="00771CC6"/>
    <w:rsid w:val="00782970"/>
    <w:rsid w:val="0079366E"/>
    <w:rsid w:val="007A2CA9"/>
    <w:rsid w:val="007A60EF"/>
    <w:rsid w:val="007F0792"/>
    <w:rsid w:val="007F08EA"/>
    <w:rsid w:val="007F0D9A"/>
    <w:rsid w:val="00801225"/>
    <w:rsid w:val="00836AC8"/>
    <w:rsid w:val="0084743A"/>
    <w:rsid w:val="008743E6"/>
    <w:rsid w:val="008806AC"/>
    <w:rsid w:val="008C271F"/>
    <w:rsid w:val="008D0C3E"/>
    <w:rsid w:val="008D0F9C"/>
    <w:rsid w:val="008E0389"/>
    <w:rsid w:val="008F2627"/>
    <w:rsid w:val="0090110D"/>
    <w:rsid w:val="009023BC"/>
    <w:rsid w:val="00911D80"/>
    <w:rsid w:val="00921EBE"/>
    <w:rsid w:val="00924E05"/>
    <w:rsid w:val="00926284"/>
    <w:rsid w:val="009307A5"/>
    <w:rsid w:val="00977CF6"/>
    <w:rsid w:val="00981528"/>
    <w:rsid w:val="009836CF"/>
    <w:rsid w:val="00992EDD"/>
    <w:rsid w:val="00993C5A"/>
    <w:rsid w:val="009B421D"/>
    <w:rsid w:val="009C58D5"/>
    <w:rsid w:val="009C7008"/>
    <w:rsid w:val="00A144AE"/>
    <w:rsid w:val="00A9035D"/>
    <w:rsid w:val="00A9254C"/>
    <w:rsid w:val="00A97039"/>
    <w:rsid w:val="00AB755C"/>
    <w:rsid w:val="00AC6266"/>
    <w:rsid w:val="00AD2A08"/>
    <w:rsid w:val="00AD5185"/>
    <w:rsid w:val="00AE3055"/>
    <w:rsid w:val="00B12061"/>
    <w:rsid w:val="00B315E9"/>
    <w:rsid w:val="00B41A8E"/>
    <w:rsid w:val="00B4284E"/>
    <w:rsid w:val="00B53B4A"/>
    <w:rsid w:val="00B67CCB"/>
    <w:rsid w:val="00B713AF"/>
    <w:rsid w:val="00B90222"/>
    <w:rsid w:val="00B948E0"/>
    <w:rsid w:val="00BA13ED"/>
    <w:rsid w:val="00BA4376"/>
    <w:rsid w:val="00BA5823"/>
    <w:rsid w:val="00BC4BAC"/>
    <w:rsid w:val="00BC669A"/>
    <w:rsid w:val="00BE75A4"/>
    <w:rsid w:val="00BF1E73"/>
    <w:rsid w:val="00BF50ED"/>
    <w:rsid w:val="00C057E2"/>
    <w:rsid w:val="00C20447"/>
    <w:rsid w:val="00C214B6"/>
    <w:rsid w:val="00C348A2"/>
    <w:rsid w:val="00C35B10"/>
    <w:rsid w:val="00C43EE3"/>
    <w:rsid w:val="00C53567"/>
    <w:rsid w:val="00C6439D"/>
    <w:rsid w:val="00C92BF0"/>
    <w:rsid w:val="00CA208E"/>
    <w:rsid w:val="00CB33DE"/>
    <w:rsid w:val="00CB4492"/>
    <w:rsid w:val="00CC22B7"/>
    <w:rsid w:val="00CD3D13"/>
    <w:rsid w:val="00D04DA3"/>
    <w:rsid w:val="00D05350"/>
    <w:rsid w:val="00D376DE"/>
    <w:rsid w:val="00D416BA"/>
    <w:rsid w:val="00D61BB6"/>
    <w:rsid w:val="00D62C3C"/>
    <w:rsid w:val="00D86DA2"/>
    <w:rsid w:val="00D873FA"/>
    <w:rsid w:val="00DB3113"/>
    <w:rsid w:val="00DB798B"/>
    <w:rsid w:val="00E52D37"/>
    <w:rsid w:val="00E5416A"/>
    <w:rsid w:val="00E6004B"/>
    <w:rsid w:val="00E742C1"/>
    <w:rsid w:val="00E74EA1"/>
    <w:rsid w:val="00E7702D"/>
    <w:rsid w:val="00E85D90"/>
    <w:rsid w:val="00EE42FB"/>
    <w:rsid w:val="00EE70FE"/>
    <w:rsid w:val="00EF44C1"/>
    <w:rsid w:val="00F0607A"/>
    <w:rsid w:val="00F10B9D"/>
    <w:rsid w:val="00F27075"/>
    <w:rsid w:val="00F45D88"/>
    <w:rsid w:val="00F854AC"/>
    <w:rsid w:val="00F97E8C"/>
    <w:rsid w:val="00FC04A6"/>
    <w:rsid w:val="00FC0F30"/>
    <w:rsid w:val="00F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088D"/>
    <w:pPr>
      <w:spacing w:after="0" w:line="240" w:lineRule="auto"/>
      <w:pPrChange w:id="0" w:author="Autor">
        <w:pPr>
          <w:spacing w:after="200" w:line="276" w:lineRule="auto"/>
        </w:pPr>
      </w:pPrChange>
    </w:pPr>
    <w:rPr>
      <w:rFonts w:ascii="Times New Roman" w:eastAsia="Times New Roman" w:hAnsi="Times New Roman" w:cs="Times New Roman"/>
      <w:sz w:val="24"/>
      <w:szCs w:val="24"/>
      <w:lang w:eastAsia="sk-SK"/>
      <w:rPrChange w:id="0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24088D"/>
    <w:rPr>
      <w:rFonts w:cs="Times New Roman"/>
      <w:vertAlign w:val="superscript"/>
      <w:rPrChange w:id="1" w:author="Autor">
        <w:rPr>
          <w:vertAlign w:val="superscript"/>
        </w:rPr>
      </w:rPrChange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24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24088D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088D"/>
    <w:pPr>
      <w:spacing w:after="0" w:line="240" w:lineRule="auto"/>
      <w:pPrChange w:id="2" w:author="Autor">
        <w:pPr>
          <w:spacing w:after="200" w:line="276" w:lineRule="auto"/>
        </w:pPr>
      </w:pPrChange>
    </w:pPr>
    <w:rPr>
      <w:rFonts w:ascii="Times New Roman" w:eastAsia="Times New Roman" w:hAnsi="Times New Roman" w:cs="Times New Roman"/>
      <w:sz w:val="24"/>
      <w:szCs w:val="24"/>
      <w:lang w:eastAsia="sk-SK"/>
      <w:rPrChange w:id="2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24088D"/>
    <w:rPr>
      <w:rFonts w:cs="Times New Roman"/>
      <w:vertAlign w:val="superscript"/>
      <w:rPrChange w:id="3" w:author="Autor">
        <w:rPr>
          <w:vertAlign w:val="superscript"/>
        </w:rPr>
      </w:rPrChange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24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24088D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BE39B600797413BBCC36E7C77A61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8270E-7BE0-4A7D-9E41-EA92561CA575}"/>
      </w:docPartPr>
      <w:docPartBody>
        <w:p w:rsidR="00000000" w:rsidRDefault="0044024E">
          <w:pPr>
            <w:pStyle w:val="0BE39B600797413BBCC36E7C77A613A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C9F79492E0C4FBF9F903E04B5EF98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83553-A455-4AD4-AC72-063532463F5A}"/>
      </w:docPartPr>
      <w:docPartBody>
        <w:p w:rsidR="00000000" w:rsidRDefault="0044024E">
          <w:pPr>
            <w:pStyle w:val="4C9F79492E0C4FBF9F903E04B5EF980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470AE6EF5074D6BA07B9F1926AC1E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C72CD0-8241-4F5A-A8E5-50CC93B314C0}"/>
      </w:docPartPr>
      <w:docPartBody>
        <w:p w:rsidR="00000000" w:rsidRDefault="0044024E">
          <w:pPr>
            <w:pStyle w:val="D470AE6EF5074D6BA07B9F1926AC1E7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13D87892275439A80FA4E4DBC96F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3016D5-43D2-4248-9263-EB0258C7FE71}"/>
      </w:docPartPr>
      <w:docPartBody>
        <w:p w:rsidR="00000000" w:rsidRDefault="0044024E">
          <w:pPr>
            <w:pStyle w:val="613D87892275439A80FA4E4DBC96FB1A"/>
          </w:pPr>
          <w:r w:rsidRPr="00F64F3B">
            <w:rPr>
              <w:rStyle w:val="Textzstupnhosymbolu"/>
              <w:rFonts w:eastAsiaTheme="minorHAnsi"/>
            </w:rPr>
            <w:t>Vyberte položku</w:t>
          </w:r>
          <w:r w:rsidRPr="00F64F3B">
            <w:rPr>
              <w:rStyle w:val="Textzstupnhosymbolu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1A57F6"/>
    <w:rsid w:val="002C3A22"/>
    <w:rsid w:val="002D3EA4"/>
    <w:rsid w:val="003D2703"/>
    <w:rsid w:val="0044024E"/>
    <w:rsid w:val="00500067"/>
    <w:rsid w:val="00616C33"/>
    <w:rsid w:val="00695953"/>
    <w:rsid w:val="006A7D32"/>
    <w:rsid w:val="00762DE2"/>
    <w:rsid w:val="007B0128"/>
    <w:rsid w:val="008225C7"/>
    <w:rsid w:val="00845353"/>
    <w:rsid w:val="0085402B"/>
    <w:rsid w:val="00A94A32"/>
    <w:rsid w:val="00AB3792"/>
    <w:rsid w:val="00AC012A"/>
    <w:rsid w:val="00B12684"/>
    <w:rsid w:val="00C16CB5"/>
    <w:rsid w:val="00CE2D99"/>
    <w:rsid w:val="00DF1217"/>
    <w:rsid w:val="00E4222C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0BE39B600797413BBCC36E7C77A613A4">
    <w:name w:val="0BE39B600797413BBCC36E7C77A613A4"/>
  </w:style>
  <w:style w:type="paragraph" w:customStyle="1" w:styleId="4C9F79492E0C4FBF9F903E04B5EF9801">
    <w:name w:val="4C9F79492E0C4FBF9F903E04B5EF9801"/>
  </w:style>
  <w:style w:type="paragraph" w:customStyle="1" w:styleId="D470AE6EF5074D6BA07B9F1926AC1E73">
    <w:name w:val="D470AE6EF5074D6BA07B9F1926AC1E73"/>
  </w:style>
  <w:style w:type="paragraph" w:customStyle="1" w:styleId="613D87892275439A80FA4E4DBC96FB1A">
    <w:name w:val="613D87892275439A80FA4E4DBC96FB1A"/>
  </w:style>
  <w:style w:type="paragraph" w:customStyle="1" w:styleId="108C1FB70ED44B3F8CD875A74F393402">
    <w:name w:val="108C1FB70ED44B3F8CD875A74F3934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0BE39B600797413BBCC36E7C77A613A4">
    <w:name w:val="0BE39B600797413BBCC36E7C77A613A4"/>
  </w:style>
  <w:style w:type="paragraph" w:customStyle="1" w:styleId="4C9F79492E0C4FBF9F903E04B5EF9801">
    <w:name w:val="4C9F79492E0C4FBF9F903E04B5EF9801"/>
  </w:style>
  <w:style w:type="paragraph" w:customStyle="1" w:styleId="D470AE6EF5074D6BA07B9F1926AC1E73">
    <w:name w:val="D470AE6EF5074D6BA07B9F1926AC1E73"/>
  </w:style>
  <w:style w:type="paragraph" w:customStyle="1" w:styleId="613D87892275439A80FA4E4DBC96FB1A">
    <w:name w:val="613D87892275439A80FA4E4DBC96FB1A"/>
  </w:style>
  <w:style w:type="paragraph" w:customStyle="1" w:styleId="108C1FB70ED44B3F8CD875A74F393402">
    <w:name w:val="108C1FB70ED44B3F8CD875A74F3934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A7E6A-4852-46FF-BE0F-17A5E496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1768</Characters>
  <Application>Microsoft Office Word</Application>
  <DocSecurity>0</DocSecurity>
  <Lines>14</Lines>
  <Paragraphs>4</Paragraphs>
  <ScaleCrop>false</ScaleCrop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2017-12-05T15:43:00Z</dcterms:created>
  <dcterms:modified xsi:type="dcterms:W3CDTF">2018-02-23T11:32:00Z</dcterms:modified>
</cp:coreProperties>
</file>